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C6600" w14:textId="77777777" w:rsidR="004B2BF2" w:rsidRPr="003536E7" w:rsidRDefault="004B2BF2" w:rsidP="004B2BF2">
      <w:pPr>
        <w:rPr>
          <w:rFonts w:asciiTheme="minorHAnsi" w:hAnsiTheme="minorHAnsi"/>
          <w:sz w:val="22"/>
          <w:szCs w:val="22"/>
        </w:rPr>
      </w:pPr>
      <w:r w:rsidRPr="003536E7">
        <w:rPr>
          <w:rFonts w:asciiTheme="minorHAnsi" w:hAnsiTheme="minorHAnsi"/>
          <w:sz w:val="22"/>
          <w:szCs w:val="22"/>
        </w:rPr>
        <w:t>Hello Everyone,</w:t>
      </w:r>
    </w:p>
    <w:p w14:paraId="2261E691" w14:textId="77777777" w:rsidR="004B2BF2" w:rsidRPr="003536E7" w:rsidRDefault="004B2BF2" w:rsidP="004B2BF2">
      <w:pPr>
        <w:rPr>
          <w:rFonts w:asciiTheme="minorHAnsi" w:hAnsiTheme="minorHAnsi"/>
          <w:sz w:val="22"/>
          <w:szCs w:val="22"/>
        </w:rPr>
      </w:pPr>
    </w:p>
    <w:p w14:paraId="7BD8789F" w14:textId="51CC1271" w:rsidR="0032231D" w:rsidRPr="00522BA3" w:rsidRDefault="004B2BF2" w:rsidP="004B2BF2">
      <w:pPr>
        <w:rPr>
          <w:ins w:id="0" w:author="Jennifer De La Cruz" w:date="2019-10-14T08:51:00Z"/>
          <w:rFonts w:asciiTheme="minorHAnsi" w:hAnsiTheme="minorHAnsi"/>
          <w:b/>
          <w:sz w:val="22"/>
          <w:szCs w:val="22"/>
          <w:rPrChange w:id="1" w:author="Jennifer De La Cruz" w:date="2019-10-14T13:07:00Z">
            <w:rPr>
              <w:ins w:id="2" w:author="Jennifer De La Cruz" w:date="2019-10-14T08:51:00Z"/>
              <w:rFonts w:asciiTheme="minorHAnsi" w:eastAsia="Times New Roman" w:hAnsiTheme="minorHAnsi"/>
              <w:sz w:val="22"/>
              <w:szCs w:val="22"/>
            </w:rPr>
          </w:rPrChange>
        </w:rPr>
      </w:pPr>
      <w:moveToRangeStart w:id="3" w:author="Jennifer De La Cruz" w:date="2019-10-14T08:30:00Z" w:name="move21934267"/>
      <w:moveTo w:id="4" w:author="Jennifer De La Cruz" w:date="2019-10-14T08:30:00Z">
        <w:del w:id="5" w:author="Jennifer De La Cruz" w:date="2019-10-14T13:07:00Z">
          <w:r w:rsidRPr="003536E7" w:rsidDel="00522BA3">
            <w:rPr>
              <w:rFonts w:asciiTheme="minorHAnsi" w:eastAsia="Times New Roman" w:hAnsiTheme="minorHAnsi"/>
              <w:sz w:val="22"/>
              <w:szCs w:val="22"/>
            </w:rPr>
            <w:delText xml:space="preserve">In the past month, we continued to test and gather feedback around our </w:delText>
          </w:r>
        </w:del>
        <w:del w:id="6" w:author="Jennifer De La Cruz" w:date="2019-10-14T08:34:00Z">
          <w:r w:rsidRPr="003536E7" w:rsidDel="004B2BF2">
            <w:rPr>
              <w:rFonts w:asciiTheme="minorHAnsi" w:eastAsia="Times New Roman" w:hAnsiTheme="minorHAnsi"/>
              <w:sz w:val="22"/>
              <w:szCs w:val="22"/>
            </w:rPr>
            <w:delText xml:space="preserve">initial </w:delText>
          </w:r>
        </w:del>
        <w:del w:id="7" w:author="Jennifer De La Cruz" w:date="2019-10-14T13:07:00Z">
          <w:r w:rsidRPr="003536E7" w:rsidDel="00522BA3">
            <w:rPr>
              <w:rFonts w:asciiTheme="minorHAnsi" w:eastAsia="Times New Roman" w:hAnsiTheme="minorHAnsi"/>
              <w:sz w:val="22"/>
              <w:szCs w:val="22"/>
            </w:rPr>
            <w:delText xml:space="preserve">CHM logo. Based on </w:delText>
          </w:r>
        </w:del>
        <w:del w:id="8" w:author="Jennifer De La Cruz" w:date="2019-10-14T08:42:00Z">
          <w:r w:rsidRPr="003536E7" w:rsidDel="00727941">
            <w:rPr>
              <w:rFonts w:asciiTheme="minorHAnsi" w:eastAsia="Times New Roman" w:hAnsiTheme="minorHAnsi"/>
              <w:sz w:val="22"/>
              <w:szCs w:val="22"/>
            </w:rPr>
            <w:delText>collective</w:delText>
          </w:r>
        </w:del>
        <w:del w:id="9" w:author="Jennifer De La Cruz" w:date="2019-10-14T13:07:00Z">
          <w:r w:rsidRPr="003536E7" w:rsidDel="00522BA3">
            <w:rPr>
              <w:rFonts w:asciiTheme="minorHAnsi" w:eastAsia="Times New Roman" w:hAnsiTheme="minorHAnsi"/>
              <w:sz w:val="22"/>
              <w:szCs w:val="22"/>
            </w:rPr>
            <w:delText xml:space="preserve"> feedback</w:delText>
          </w:r>
        </w:del>
        <w:del w:id="10" w:author="Jennifer De La Cruz" w:date="2019-10-14T08:34:00Z">
          <w:r w:rsidRPr="003536E7" w:rsidDel="004B2BF2">
            <w:rPr>
              <w:rFonts w:asciiTheme="minorHAnsi" w:eastAsia="Times New Roman" w:hAnsiTheme="minorHAnsi"/>
              <w:sz w:val="22"/>
              <w:szCs w:val="22"/>
            </w:rPr>
            <w:delText xml:space="preserve"> </w:delText>
          </w:r>
          <w:commentRangeStart w:id="11"/>
          <w:r w:rsidRPr="003536E7" w:rsidDel="004B2BF2">
            <w:rPr>
              <w:rFonts w:asciiTheme="minorHAnsi" w:eastAsia="Times New Roman" w:hAnsiTheme="minorHAnsi"/>
              <w:sz w:val="22"/>
              <w:szCs w:val="22"/>
            </w:rPr>
            <w:delText>and some ‘technical’ issues we ran into;</w:delText>
          </w:r>
        </w:del>
        <w:del w:id="12" w:author="Jennifer De La Cruz" w:date="2019-10-14T13:07:00Z">
          <w:r w:rsidRPr="003536E7" w:rsidDel="00522BA3">
            <w:rPr>
              <w:rFonts w:asciiTheme="minorHAnsi" w:eastAsia="Times New Roman" w:hAnsiTheme="minorHAnsi"/>
              <w:sz w:val="22"/>
              <w:szCs w:val="22"/>
            </w:rPr>
            <w:delText xml:space="preserve"> </w:delText>
          </w:r>
        </w:del>
      </w:moveTo>
      <w:commentRangeEnd w:id="11"/>
      <w:del w:id="13" w:author="Jennifer De La Cruz" w:date="2019-10-14T13:07:00Z">
        <w:r w:rsidRPr="003536E7" w:rsidDel="00522BA3">
          <w:rPr>
            <w:rStyle w:val="CommentReference"/>
            <w:rFonts w:asciiTheme="minorHAnsi" w:hAnsiTheme="minorHAnsi"/>
            <w:sz w:val="22"/>
            <w:szCs w:val="22"/>
          </w:rPr>
          <w:commentReference w:id="11"/>
        </w:r>
      </w:del>
      <w:moveTo w:id="14" w:author="Jennifer De La Cruz" w:date="2019-10-14T08:30:00Z">
        <w:del w:id="15" w:author="Jennifer De La Cruz" w:date="2019-10-14T13:07:00Z">
          <w:r w:rsidRPr="003536E7" w:rsidDel="00522BA3">
            <w:rPr>
              <w:rFonts w:asciiTheme="minorHAnsi" w:eastAsia="Times New Roman" w:hAnsiTheme="minorHAnsi"/>
              <w:sz w:val="22"/>
              <w:szCs w:val="22"/>
            </w:rPr>
            <w:delText xml:space="preserve">we have modified the logo to best convey our new brand. Our logo will </w:delText>
          </w:r>
        </w:del>
        <w:del w:id="16" w:author="Jennifer De La Cruz" w:date="2019-10-14T08:35:00Z">
          <w:r w:rsidRPr="003536E7" w:rsidDel="004B2BF2">
            <w:rPr>
              <w:rFonts w:asciiTheme="minorHAnsi" w:eastAsia="Times New Roman" w:hAnsiTheme="minorHAnsi"/>
              <w:sz w:val="22"/>
              <w:szCs w:val="22"/>
            </w:rPr>
            <w:delText>still be our watermark</w:delText>
          </w:r>
        </w:del>
        <w:del w:id="17" w:author="Jennifer De La Cruz" w:date="2019-10-14T13:07:00Z">
          <w:r w:rsidRPr="003536E7" w:rsidDel="00522BA3">
            <w:rPr>
              <w:rFonts w:asciiTheme="minorHAnsi" w:eastAsia="Times New Roman" w:hAnsiTheme="minorHAnsi"/>
              <w:sz w:val="22"/>
              <w:szCs w:val="22"/>
            </w:rPr>
            <w:delText xml:space="preserve"> and prominently featur</w:delText>
          </w:r>
        </w:del>
        <w:del w:id="18" w:author="Jennifer De La Cruz" w:date="2019-10-14T08:35:00Z">
          <w:r w:rsidRPr="003536E7" w:rsidDel="004B2BF2">
            <w:rPr>
              <w:rFonts w:asciiTheme="minorHAnsi" w:eastAsia="Times New Roman" w:hAnsiTheme="minorHAnsi"/>
              <w:sz w:val="22"/>
              <w:szCs w:val="22"/>
            </w:rPr>
            <w:delText>ing</w:delText>
          </w:r>
        </w:del>
        <w:del w:id="19" w:author="Jennifer De La Cruz" w:date="2019-10-14T13:07:00Z">
          <w:r w:rsidRPr="003536E7" w:rsidDel="00522BA3">
            <w:rPr>
              <w:rFonts w:asciiTheme="minorHAnsi" w:eastAsia="Times New Roman" w:hAnsiTheme="minorHAnsi"/>
              <w:sz w:val="22"/>
              <w:szCs w:val="22"/>
            </w:rPr>
            <w:delText xml:space="preserve"> </w:delText>
          </w:r>
        </w:del>
        <w:del w:id="20" w:author="Jennifer De La Cruz" w:date="2019-10-14T08:45:00Z">
          <w:r w:rsidRPr="003536E7" w:rsidDel="00727941">
            <w:rPr>
              <w:rFonts w:asciiTheme="minorHAnsi" w:eastAsia="Times New Roman" w:hAnsiTheme="minorHAnsi"/>
              <w:sz w:val="22"/>
              <w:szCs w:val="22"/>
            </w:rPr>
            <w:delText>“</w:delText>
          </w:r>
        </w:del>
        <w:del w:id="21" w:author="Jennifer De La Cruz" w:date="2019-10-14T13:07:00Z">
          <w:r w:rsidRPr="003536E7" w:rsidDel="00522BA3">
            <w:rPr>
              <w:rFonts w:asciiTheme="minorHAnsi" w:eastAsia="Times New Roman" w:hAnsiTheme="minorHAnsi"/>
              <w:sz w:val="22"/>
              <w:szCs w:val="22"/>
            </w:rPr>
            <w:delText>CHM</w:delText>
          </w:r>
        </w:del>
        <w:del w:id="22" w:author="Jennifer De La Cruz" w:date="2019-10-14T08:45:00Z">
          <w:r w:rsidRPr="003536E7" w:rsidDel="00727941">
            <w:rPr>
              <w:rFonts w:asciiTheme="minorHAnsi" w:eastAsia="Times New Roman" w:hAnsiTheme="minorHAnsi"/>
              <w:sz w:val="22"/>
              <w:szCs w:val="22"/>
            </w:rPr>
            <w:delText>”</w:delText>
          </w:r>
        </w:del>
        <w:del w:id="23" w:author="Jennifer De La Cruz" w:date="2019-10-14T13:07:00Z">
          <w:r w:rsidRPr="003536E7" w:rsidDel="00522BA3">
            <w:rPr>
              <w:rFonts w:asciiTheme="minorHAnsi" w:eastAsia="Times New Roman" w:hAnsiTheme="minorHAnsi"/>
              <w:sz w:val="22"/>
              <w:szCs w:val="22"/>
            </w:rPr>
            <w:delText>. </w:delText>
          </w:r>
        </w:del>
      </w:moveTo>
      <w:ins w:id="24" w:author="Jennifer De La Cruz" w:date="2019-10-14T09:07:00Z">
        <w:r w:rsidR="003536E7" w:rsidRPr="003536E7">
          <w:rPr>
            <w:rFonts w:asciiTheme="minorHAnsi" w:hAnsiTheme="minorHAnsi"/>
            <w:sz w:val="22"/>
            <w:szCs w:val="22"/>
          </w:rPr>
          <w:t xml:space="preserve">I know there have been questions around what has been finalized and what has changed since our initial announcements at the All Hands meeting. </w:t>
        </w:r>
      </w:ins>
      <w:ins w:id="25" w:author="Jennifer De La Cruz" w:date="2019-10-14T13:07:00Z">
        <w:r w:rsidR="00522BA3" w:rsidRPr="003536E7">
          <w:rPr>
            <w:rFonts w:asciiTheme="minorHAnsi" w:eastAsia="Times New Roman" w:hAnsiTheme="minorHAnsi"/>
            <w:sz w:val="22"/>
            <w:szCs w:val="22"/>
          </w:rPr>
          <w:t>In the past month, we continued to test and gather feedback around our CHM logo</w:t>
        </w:r>
        <w:r w:rsidR="00522BA3" w:rsidRPr="003536E7">
          <w:rPr>
            <w:rFonts w:asciiTheme="minorHAnsi" w:eastAsia="Times New Roman" w:hAnsiTheme="minorHAnsi"/>
            <w:sz w:val="22"/>
            <w:szCs w:val="22"/>
          </w:rPr>
          <w:t xml:space="preserve"> and visual identity elements</w:t>
        </w:r>
        <w:r w:rsidR="00522BA3" w:rsidRPr="003536E7">
          <w:rPr>
            <w:rFonts w:asciiTheme="minorHAnsi" w:eastAsia="Times New Roman" w:hAnsiTheme="minorHAnsi"/>
            <w:sz w:val="22"/>
            <w:szCs w:val="22"/>
          </w:rPr>
          <w:t xml:space="preserve">. Based on </w:t>
        </w:r>
        <w:r w:rsidR="00522BA3" w:rsidRPr="003536E7">
          <w:rPr>
            <w:rFonts w:asciiTheme="minorHAnsi" w:eastAsia="Times New Roman" w:hAnsiTheme="minorHAnsi"/>
            <w:sz w:val="22"/>
            <w:szCs w:val="22"/>
          </w:rPr>
          <w:t>this</w:t>
        </w:r>
        <w:r w:rsidR="00522BA3" w:rsidRPr="003536E7">
          <w:rPr>
            <w:rFonts w:asciiTheme="minorHAnsi" w:eastAsia="Times New Roman" w:hAnsiTheme="minorHAnsi"/>
            <w:sz w:val="22"/>
            <w:szCs w:val="22"/>
          </w:rPr>
          <w:t xml:space="preserve"> feedback</w:t>
        </w:r>
        <w:r w:rsidR="00522BA3" w:rsidRPr="003536E7">
          <w:rPr>
            <w:rFonts w:asciiTheme="minorHAnsi" w:eastAsia="Times New Roman" w:hAnsiTheme="minorHAnsi"/>
            <w:sz w:val="22"/>
            <w:szCs w:val="22"/>
          </w:rPr>
          <w:t>,</w:t>
        </w:r>
        <w:commentRangeStart w:id="26"/>
        <w:r w:rsidR="00522BA3" w:rsidRPr="003536E7">
          <w:rPr>
            <w:rFonts w:asciiTheme="minorHAnsi" w:eastAsia="Times New Roman" w:hAnsiTheme="minorHAnsi"/>
            <w:sz w:val="22"/>
            <w:szCs w:val="22"/>
          </w:rPr>
          <w:t xml:space="preserve"> </w:t>
        </w:r>
        <w:commentRangeEnd w:id="26"/>
        <w:r w:rsidR="00522BA3" w:rsidRPr="003536E7">
          <w:rPr>
            <w:rStyle w:val="CommentReference"/>
            <w:rFonts w:asciiTheme="minorHAnsi" w:hAnsiTheme="minorHAnsi"/>
            <w:sz w:val="22"/>
            <w:szCs w:val="22"/>
          </w:rPr>
          <w:commentReference w:id="26"/>
        </w:r>
        <w:r w:rsidR="00522BA3" w:rsidRPr="003536E7">
          <w:rPr>
            <w:rFonts w:asciiTheme="minorHAnsi" w:eastAsia="Times New Roman" w:hAnsiTheme="minorHAnsi"/>
            <w:sz w:val="22"/>
            <w:szCs w:val="22"/>
          </w:rPr>
          <w:t>we have modified the logo to best convey our new brand</w:t>
        </w:r>
        <w:r w:rsidR="00522BA3" w:rsidRPr="003536E7">
          <w:rPr>
            <w:rFonts w:asciiTheme="minorHAnsi" w:eastAsia="Times New Roman" w:hAnsiTheme="minorHAnsi"/>
            <w:sz w:val="22"/>
            <w:szCs w:val="22"/>
          </w:rPr>
          <w:t xml:space="preserve"> that will begin a phased approach from Computer History Museum to CHM</w:t>
        </w:r>
        <w:r w:rsidR="00522BA3" w:rsidRPr="003536E7">
          <w:rPr>
            <w:rFonts w:asciiTheme="minorHAnsi" w:eastAsia="Times New Roman" w:hAnsiTheme="minorHAnsi"/>
            <w:sz w:val="22"/>
            <w:szCs w:val="22"/>
          </w:rPr>
          <w:t>.</w:t>
        </w:r>
        <w:r w:rsidR="00522BA3">
          <w:rPr>
            <w:rFonts w:asciiTheme="minorHAnsi" w:hAnsiTheme="minorHAnsi"/>
            <w:b/>
            <w:sz w:val="22"/>
            <w:szCs w:val="22"/>
          </w:rPr>
          <w:t xml:space="preserve"> </w:t>
        </w:r>
      </w:ins>
      <w:moveTo w:id="27" w:author="Jennifer De La Cruz" w:date="2019-10-14T08:30:00Z">
        <w:del w:id="28" w:author="Jennifer De La Cruz" w:date="2019-10-14T09:02:00Z">
          <w:r w:rsidRPr="003536E7" w:rsidDel="003536E7">
            <w:rPr>
              <w:rFonts w:asciiTheme="minorHAnsi" w:eastAsia="Times New Roman" w:hAnsiTheme="minorHAnsi"/>
              <w:sz w:val="22"/>
              <w:szCs w:val="22"/>
            </w:rPr>
            <w:delText xml:space="preserve"> </w:delText>
          </w:r>
        </w:del>
        <w:del w:id="29" w:author="Jennifer De La Cruz" w:date="2019-10-14T08:37:00Z">
          <w:r w:rsidRPr="003536E7" w:rsidDel="004B2BF2">
            <w:rPr>
              <w:rFonts w:asciiTheme="minorHAnsi" w:eastAsia="Times New Roman" w:hAnsiTheme="minorHAnsi"/>
              <w:sz w:val="22"/>
              <w:szCs w:val="22"/>
            </w:rPr>
            <w:delText xml:space="preserve">We will move to Din Engchrift which anchors our identity with strong, clear typography.  </w:delText>
          </w:r>
        </w:del>
      </w:moveTo>
      <w:ins w:id="30" w:author="Jennifer De La Cruz" w:date="2019-10-14T08:49:00Z">
        <w:r w:rsidR="00727941" w:rsidRPr="003536E7">
          <w:rPr>
            <w:rFonts w:asciiTheme="minorHAnsi" w:eastAsia="Times New Roman" w:hAnsiTheme="minorHAnsi"/>
            <w:sz w:val="22"/>
            <w:szCs w:val="22"/>
          </w:rPr>
          <w:t xml:space="preserve">The biggest change from earlier iterations </w:t>
        </w:r>
      </w:ins>
      <w:ins w:id="31" w:author="Jennifer De La Cruz" w:date="2019-10-14T09:03:00Z">
        <w:r w:rsidR="003536E7" w:rsidRPr="003536E7">
          <w:rPr>
            <w:rFonts w:asciiTheme="minorHAnsi" w:eastAsia="Times New Roman" w:hAnsiTheme="minorHAnsi"/>
            <w:sz w:val="22"/>
            <w:szCs w:val="22"/>
          </w:rPr>
          <w:t xml:space="preserve">that </w:t>
        </w:r>
      </w:ins>
      <w:ins w:id="32" w:author="Jennifer De La Cruz" w:date="2019-10-14T08:49:00Z">
        <w:r w:rsidR="00727941" w:rsidRPr="003536E7">
          <w:rPr>
            <w:rFonts w:asciiTheme="minorHAnsi" w:eastAsia="Times New Roman" w:hAnsiTheme="minorHAnsi"/>
            <w:sz w:val="22"/>
            <w:szCs w:val="22"/>
          </w:rPr>
          <w:t xml:space="preserve">you may notice is the removal of </w:t>
        </w:r>
      </w:ins>
      <w:moveTo w:id="33" w:author="Jennifer De La Cruz" w:date="2019-10-14T08:30:00Z">
        <w:del w:id="34" w:author="Jennifer De La Cruz" w:date="2019-10-14T08:48:00Z">
          <w:r w:rsidRPr="003536E7" w:rsidDel="00727941">
            <w:rPr>
              <w:rFonts w:asciiTheme="minorHAnsi" w:eastAsia="Times New Roman" w:hAnsiTheme="minorHAnsi"/>
              <w:sz w:val="22"/>
              <w:szCs w:val="22"/>
            </w:rPr>
            <w:delText>The</w:delText>
          </w:r>
        </w:del>
      </w:moveTo>
      <w:ins w:id="35" w:author="Jennifer De La Cruz" w:date="2019-10-14T08:48:00Z">
        <w:r w:rsidR="00727941" w:rsidRPr="003536E7">
          <w:rPr>
            <w:rFonts w:asciiTheme="minorHAnsi" w:eastAsia="Times New Roman" w:hAnsiTheme="minorHAnsi"/>
            <w:sz w:val="22"/>
            <w:szCs w:val="22"/>
          </w:rPr>
          <w:t>the core</w:t>
        </w:r>
      </w:ins>
      <w:moveTo w:id="36" w:author="Jennifer De La Cruz" w:date="2019-10-14T08:30:00Z">
        <w:r w:rsidRPr="003536E7">
          <w:rPr>
            <w:rFonts w:asciiTheme="minorHAnsi" w:eastAsia="Times New Roman" w:hAnsiTheme="minorHAnsi"/>
            <w:sz w:val="22"/>
            <w:szCs w:val="22"/>
          </w:rPr>
          <w:t xml:space="preserve"> </w:t>
        </w:r>
        <w:del w:id="37" w:author="Jennifer De La Cruz" w:date="2019-10-14T08:48:00Z">
          <w:r w:rsidRPr="003536E7" w:rsidDel="00727941">
            <w:rPr>
              <w:rFonts w:asciiTheme="minorHAnsi" w:eastAsia="Times New Roman" w:hAnsiTheme="minorHAnsi"/>
              <w:sz w:val="22"/>
              <w:szCs w:val="22"/>
            </w:rPr>
            <w:delText>network</w:delText>
          </w:r>
        </w:del>
      </w:moveTo>
      <w:ins w:id="38" w:author="Jennifer De La Cruz" w:date="2019-10-14T08:48:00Z">
        <w:r w:rsidR="00727941" w:rsidRPr="003536E7">
          <w:rPr>
            <w:rFonts w:asciiTheme="minorHAnsi" w:eastAsia="Times New Roman" w:hAnsiTheme="minorHAnsi"/>
            <w:sz w:val="22"/>
            <w:szCs w:val="22"/>
          </w:rPr>
          <w:t>memory</w:t>
        </w:r>
      </w:ins>
      <w:moveTo w:id="39" w:author="Jennifer De La Cruz" w:date="2019-10-14T08:30:00Z">
        <w:r w:rsidRPr="003536E7">
          <w:rPr>
            <w:rFonts w:asciiTheme="minorHAnsi" w:eastAsia="Times New Roman" w:hAnsiTheme="minorHAnsi"/>
            <w:sz w:val="22"/>
            <w:szCs w:val="22"/>
          </w:rPr>
          <w:t xml:space="preserve"> grid</w:t>
        </w:r>
      </w:moveTo>
      <w:ins w:id="40" w:author="Jennifer De La Cruz" w:date="2019-10-14T09:03:00Z">
        <w:r w:rsidR="003536E7" w:rsidRPr="003536E7">
          <w:rPr>
            <w:rFonts w:asciiTheme="minorHAnsi" w:eastAsia="Times New Roman" w:hAnsiTheme="minorHAnsi"/>
            <w:sz w:val="22"/>
            <w:szCs w:val="22"/>
          </w:rPr>
          <w:t xml:space="preserve"> (or networking pattern, as we’ve come to interpret it) </w:t>
        </w:r>
      </w:ins>
      <w:ins w:id="41" w:author="Jennifer De La Cruz" w:date="2019-10-14T08:50:00Z">
        <w:r w:rsidR="00727941" w:rsidRPr="003536E7">
          <w:rPr>
            <w:rFonts w:asciiTheme="minorHAnsi" w:eastAsia="Times New Roman" w:hAnsiTheme="minorHAnsi"/>
            <w:sz w:val="22"/>
            <w:szCs w:val="22"/>
          </w:rPr>
          <w:t>as</w:t>
        </w:r>
      </w:ins>
      <w:moveTo w:id="42" w:author="Jennifer De La Cruz" w:date="2019-10-14T08:30:00Z">
        <w:r w:rsidRPr="003536E7">
          <w:rPr>
            <w:rFonts w:asciiTheme="minorHAnsi" w:eastAsia="Times New Roman" w:hAnsiTheme="minorHAnsi"/>
            <w:sz w:val="22"/>
            <w:szCs w:val="22"/>
          </w:rPr>
          <w:t xml:space="preserve"> </w:t>
        </w:r>
        <w:del w:id="43" w:author="Jennifer De La Cruz" w:date="2019-10-14T08:49:00Z">
          <w:r w:rsidRPr="003536E7" w:rsidDel="00727941">
            <w:rPr>
              <w:rFonts w:asciiTheme="minorHAnsi" w:eastAsia="Times New Roman" w:hAnsiTheme="minorHAnsi"/>
              <w:sz w:val="22"/>
              <w:szCs w:val="22"/>
            </w:rPr>
            <w:delText>has been removed from the</w:delText>
          </w:r>
        </w:del>
      </w:moveTo>
      <w:ins w:id="44" w:author="Jennifer De La Cruz" w:date="2019-10-14T08:49:00Z">
        <w:r w:rsidR="00727941" w:rsidRPr="003536E7">
          <w:rPr>
            <w:rFonts w:asciiTheme="minorHAnsi" w:eastAsia="Times New Roman" w:hAnsiTheme="minorHAnsi"/>
            <w:sz w:val="22"/>
            <w:szCs w:val="22"/>
          </w:rPr>
          <w:t>an extension of CHM</w:t>
        </w:r>
      </w:ins>
      <w:moveTo w:id="45" w:author="Jennifer De La Cruz" w:date="2019-10-14T08:30:00Z">
        <w:del w:id="46" w:author="Jennifer De La Cruz" w:date="2019-10-14T08:49:00Z">
          <w:r w:rsidRPr="003536E7" w:rsidDel="00727941">
            <w:rPr>
              <w:rFonts w:asciiTheme="minorHAnsi" w:eastAsia="Times New Roman" w:hAnsiTheme="minorHAnsi"/>
              <w:sz w:val="22"/>
              <w:szCs w:val="22"/>
            </w:rPr>
            <w:delText xml:space="preserve"> ‘M’</w:delText>
          </w:r>
        </w:del>
        <w:r w:rsidRPr="003536E7">
          <w:rPr>
            <w:rFonts w:asciiTheme="minorHAnsi" w:eastAsia="Times New Roman" w:hAnsiTheme="minorHAnsi"/>
            <w:sz w:val="22"/>
            <w:szCs w:val="22"/>
          </w:rPr>
          <w:t>.</w:t>
        </w:r>
        <w:del w:id="47" w:author="Jennifer De La Cruz" w:date="2019-10-14T08:50:00Z">
          <w:r w:rsidRPr="003536E7" w:rsidDel="00727941">
            <w:rPr>
              <w:rFonts w:asciiTheme="minorHAnsi" w:eastAsia="Times New Roman" w:hAnsiTheme="minorHAnsi"/>
              <w:sz w:val="22"/>
              <w:szCs w:val="22"/>
            </w:rPr>
            <w:delText> </w:delText>
          </w:r>
        </w:del>
        <w:r w:rsidRPr="003536E7">
          <w:rPr>
            <w:rFonts w:asciiTheme="minorHAnsi" w:eastAsia="Times New Roman" w:hAnsiTheme="minorHAnsi"/>
            <w:sz w:val="22"/>
            <w:szCs w:val="22"/>
          </w:rPr>
          <w:t xml:space="preserve"> While this change to our logo comes late in the game, and we do have some materials that were delivered early, we feel that our changes bring a strength to our </w:t>
        </w:r>
        <w:del w:id="48" w:author="Jennifer De La Cruz" w:date="2019-10-14T08:50:00Z">
          <w:r w:rsidRPr="003536E7" w:rsidDel="00727941">
            <w:rPr>
              <w:rFonts w:asciiTheme="minorHAnsi" w:eastAsia="Times New Roman" w:hAnsiTheme="minorHAnsi"/>
              <w:sz w:val="22"/>
              <w:szCs w:val="22"/>
            </w:rPr>
            <w:delText>watermark</w:delText>
          </w:r>
        </w:del>
      </w:moveTo>
      <w:ins w:id="49" w:author="Jennifer De La Cruz" w:date="2019-10-14T08:50:00Z">
        <w:r w:rsidR="00727941" w:rsidRPr="003536E7">
          <w:rPr>
            <w:rFonts w:asciiTheme="minorHAnsi" w:eastAsia="Times New Roman" w:hAnsiTheme="minorHAnsi"/>
            <w:sz w:val="22"/>
            <w:szCs w:val="22"/>
          </w:rPr>
          <w:t>logo</w:t>
        </w:r>
      </w:ins>
      <w:moveTo w:id="50" w:author="Jennifer De La Cruz" w:date="2019-10-14T08:30:00Z">
        <w:r w:rsidRPr="003536E7">
          <w:rPr>
            <w:rFonts w:asciiTheme="minorHAnsi" w:eastAsia="Times New Roman" w:hAnsiTheme="minorHAnsi"/>
            <w:sz w:val="22"/>
            <w:szCs w:val="22"/>
          </w:rPr>
          <w:t xml:space="preserve"> that it didn’t have before.  </w:t>
        </w:r>
      </w:moveTo>
      <w:moveToRangeEnd w:id="3"/>
      <w:ins w:id="51" w:author="Jennifer De La Cruz" w:date="2019-10-14T13:08:00Z">
        <w:r w:rsidR="00522BA3">
          <w:rPr>
            <w:rFonts w:asciiTheme="minorHAnsi" w:eastAsia="Times New Roman" w:hAnsiTheme="minorHAnsi"/>
            <w:sz w:val="22"/>
            <w:szCs w:val="22"/>
          </w:rPr>
          <w:t>(</w:t>
        </w:r>
        <w:r w:rsidR="00522BA3" w:rsidRPr="003536E7">
          <w:rPr>
            <w:rFonts w:asciiTheme="minorHAnsi" w:hAnsiTheme="minorHAnsi"/>
            <w:sz w:val="22"/>
            <w:szCs w:val="22"/>
          </w:rPr>
          <w:t xml:space="preserve">For a </w:t>
        </w:r>
        <w:r w:rsidR="00522BA3">
          <w:rPr>
            <w:rFonts w:asciiTheme="minorHAnsi" w:hAnsiTheme="minorHAnsi"/>
            <w:sz w:val="22"/>
            <w:szCs w:val="22"/>
          </w:rPr>
          <w:t>detailed overview of our brand and visual journey</w:t>
        </w:r>
        <w:r w:rsidR="00522BA3" w:rsidRPr="003536E7">
          <w:rPr>
            <w:rFonts w:asciiTheme="minorHAnsi" w:hAnsiTheme="minorHAnsi"/>
            <w:sz w:val="22"/>
            <w:szCs w:val="22"/>
          </w:rPr>
          <w:t>, I encourage you all to read: </w:t>
        </w:r>
        <w:r w:rsidR="00522BA3" w:rsidRPr="003536E7">
          <w:rPr>
            <w:rFonts w:asciiTheme="minorHAnsi" w:hAnsiTheme="minorHAnsi"/>
            <w:b/>
            <w:sz w:val="22"/>
            <w:szCs w:val="22"/>
          </w:rPr>
          <w:fldChar w:fldCharType="begin"/>
        </w:r>
        <w:r w:rsidR="00522BA3" w:rsidRPr="003536E7">
          <w:rPr>
            <w:rFonts w:asciiTheme="minorHAnsi" w:hAnsiTheme="minorHAnsi"/>
            <w:b/>
            <w:sz w:val="22"/>
            <w:szCs w:val="22"/>
          </w:rPr>
          <w:instrText xml:space="preserve"> HYPERLINK "https://computerhistory.org/blog/rediscovering-the-core-a-new-identity-for-chm/" </w:instrText>
        </w:r>
        <w:r w:rsidR="00522BA3" w:rsidRPr="003536E7">
          <w:rPr>
            <w:rFonts w:asciiTheme="minorHAnsi" w:hAnsiTheme="minorHAnsi"/>
            <w:b/>
            <w:sz w:val="22"/>
            <w:szCs w:val="22"/>
          </w:rPr>
          <w:fldChar w:fldCharType="separate"/>
        </w:r>
        <w:r w:rsidR="00522BA3" w:rsidRPr="003536E7">
          <w:rPr>
            <w:rStyle w:val="Hyperlink"/>
            <w:rFonts w:asciiTheme="minorHAnsi" w:hAnsiTheme="minorHAnsi"/>
            <w:b/>
            <w:color w:val="auto"/>
            <w:sz w:val="22"/>
            <w:szCs w:val="22"/>
          </w:rPr>
          <w:t>“Rediscovering the Core: A New Identity for CHM.”</w:t>
        </w:r>
        <w:r w:rsidR="00522BA3" w:rsidRPr="003536E7">
          <w:rPr>
            <w:rFonts w:asciiTheme="minorHAnsi" w:hAnsiTheme="minorHAnsi"/>
            <w:b/>
            <w:sz w:val="22"/>
            <w:szCs w:val="22"/>
          </w:rPr>
          <w:fldChar w:fldCharType="end"/>
        </w:r>
        <w:r w:rsidR="00522BA3" w:rsidRPr="00522BA3">
          <w:rPr>
            <w:rFonts w:asciiTheme="minorHAnsi" w:hAnsiTheme="minorHAnsi"/>
            <w:sz w:val="22"/>
            <w:szCs w:val="22"/>
            <w:rPrChange w:id="52" w:author="Jennifer De La Cruz" w:date="2019-10-14T13:08:00Z">
              <w:rPr>
                <w:rFonts w:asciiTheme="minorHAnsi" w:hAnsiTheme="minorHAnsi"/>
                <w:b/>
                <w:sz w:val="22"/>
                <w:szCs w:val="22"/>
              </w:rPr>
            </w:rPrChange>
          </w:rPr>
          <w:t>)</w:t>
        </w:r>
      </w:ins>
    </w:p>
    <w:p w14:paraId="04C610A8" w14:textId="77777777" w:rsidR="0032231D" w:rsidRPr="003536E7" w:rsidRDefault="0032231D" w:rsidP="004B2BF2">
      <w:pPr>
        <w:rPr>
          <w:ins w:id="53" w:author="Jennifer De La Cruz" w:date="2019-10-14T08:51:00Z"/>
          <w:rFonts w:asciiTheme="minorHAnsi" w:eastAsia="Times New Roman" w:hAnsiTheme="minorHAnsi"/>
          <w:sz w:val="22"/>
          <w:szCs w:val="22"/>
        </w:rPr>
      </w:pPr>
    </w:p>
    <w:p w14:paraId="20D716FA" w14:textId="6630FE67" w:rsidR="004B2BF2" w:rsidRPr="003536E7" w:rsidDel="003536E7" w:rsidRDefault="00522BA3" w:rsidP="004B2BF2">
      <w:pPr>
        <w:rPr>
          <w:del w:id="54" w:author="Jennifer De La Cruz" w:date="2019-10-14T09:08:00Z"/>
          <w:rFonts w:asciiTheme="minorHAnsi" w:hAnsiTheme="minorHAnsi"/>
          <w:sz w:val="22"/>
          <w:szCs w:val="22"/>
        </w:rPr>
      </w:pPr>
      <w:ins w:id="55" w:author="Jennifer De La Cruz" w:date="2019-10-14T13:08:00Z">
        <w:r>
          <w:rPr>
            <w:rFonts w:asciiTheme="minorHAnsi" w:hAnsiTheme="minorHAnsi"/>
            <w:sz w:val="22"/>
            <w:szCs w:val="22"/>
          </w:rPr>
          <w:t>As many of you know, t</w:t>
        </w:r>
      </w:ins>
      <w:del w:id="56" w:author="Jennifer De La Cruz" w:date="2019-10-14T13:08:00Z">
        <w:r w:rsidR="004B2BF2" w:rsidRPr="003536E7" w:rsidDel="00522BA3">
          <w:rPr>
            <w:rFonts w:asciiTheme="minorHAnsi" w:hAnsiTheme="minorHAnsi"/>
            <w:sz w:val="22"/>
            <w:szCs w:val="22"/>
          </w:rPr>
          <w:delText>T</w:delText>
        </w:r>
      </w:del>
      <w:r w:rsidR="004B2BF2" w:rsidRPr="003536E7">
        <w:rPr>
          <w:rFonts w:asciiTheme="minorHAnsi" w:hAnsiTheme="minorHAnsi"/>
          <w:sz w:val="22"/>
          <w:szCs w:val="22"/>
        </w:rPr>
        <w:t>he website</w:t>
      </w:r>
      <w:ins w:id="57" w:author="Jennifer De La Cruz" w:date="2019-10-14T08:52:00Z">
        <w:r w:rsidR="0032231D" w:rsidRPr="003536E7">
          <w:rPr>
            <w:rFonts w:asciiTheme="minorHAnsi" w:hAnsiTheme="minorHAnsi"/>
            <w:sz w:val="22"/>
            <w:szCs w:val="22"/>
          </w:rPr>
          <w:t xml:space="preserve"> is one of the first uses of </w:t>
        </w:r>
      </w:ins>
      <w:ins w:id="58" w:author="Jennifer De La Cruz" w:date="2019-10-14T09:10:00Z">
        <w:r w:rsidR="003536E7">
          <w:rPr>
            <w:rFonts w:asciiTheme="minorHAnsi" w:hAnsiTheme="minorHAnsi"/>
            <w:sz w:val="22"/>
            <w:szCs w:val="22"/>
          </w:rPr>
          <w:t>this new</w:t>
        </w:r>
      </w:ins>
      <w:ins w:id="59" w:author="Jennifer De La Cruz" w:date="2019-10-14T08:52:00Z">
        <w:r w:rsidR="0032231D" w:rsidRPr="003536E7">
          <w:rPr>
            <w:rFonts w:asciiTheme="minorHAnsi" w:hAnsiTheme="minorHAnsi"/>
            <w:sz w:val="22"/>
            <w:szCs w:val="22"/>
          </w:rPr>
          <w:t xml:space="preserve"> visual identity, as is</w:t>
        </w:r>
      </w:ins>
      <w:ins w:id="60" w:author="Jennifer De La Cruz" w:date="2019-10-14T08:53:00Z">
        <w:r w:rsidR="0032231D" w:rsidRPr="003536E7">
          <w:rPr>
            <w:rFonts w:asciiTheme="minorHAnsi" w:hAnsiTheme="minorHAnsi"/>
            <w:sz w:val="22"/>
            <w:szCs w:val="22"/>
          </w:rPr>
          <w:t xml:space="preserve"> the revival of </w:t>
        </w:r>
      </w:ins>
      <w:ins w:id="61" w:author="Jennifer De La Cruz" w:date="2019-10-14T08:54:00Z">
        <w:r w:rsidR="0032231D" w:rsidRPr="003536E7">
          <w:rPr>
            <w:rFonts w:asciiTheme="minorHAnsi" w:hAnsiTheme="minorHAnsi"/>
            <w:i/>
            <w:sz w:val="22"/>
            <w:szCs w:val="22"/>
          </w:rPr>
          <w:t>CHM Revolutionaries</w:t>
        </w:r>
        <w:r w:rsidR="0032231D" w:rsidRPr="003536E7">
          <w:rPr>
            <w:rFonts w:asciiTheme="minorHAnsi" w:hAnsiTheme="minorHAnsi"/>
            <w:sz w:val="22"/>
            <w:szCs w:val="22"/>
          </w:rPr>
          <w:t xml:space="preserve"> on KQED, which will air beginning on November 3.</w:t>
        </w:r>
      </w:ins>
      <w:r w:rsidR="004B2BF2" w:rsidRPr="003536E7">
        <w:rPr>
          <w:rFonts w:asciiTheme="minorHAnsi" w:hAnsiTheme="minorHAnsi"/>
          <w:sz w:val="22"/>
          <w:szCs w:val="22"/>
        </w:rPr>
        <w:t xml:space="preserve"> </w:t>
      </w:r>
      <w:del w:id="62" w:author="Jennifer De La Cruz" w:date="2019-10-14T08:55:00Z">
        <w:r w:rsidR="004B2BF2" w:rsidRPr="003536E7" w:rsidDel="0032231D">
          <w:rPr>
            <w:rFonts w:asciiTheme="minorHAnsi" w:hAnsiTheme="minorHAnsi"/>
            <w:sz w:val="22"/>
            <w:szCs w:val="22"/>
          </w:rPr>
          <w:delText xml:space="preserve">launch might be behind us but with our new digital ‘look’ we find the CHM Branding moving into high gear.  You probably have been seeing new colors, imagery, typography usage, networking grid, and a stronger logo popping up in various places.   </w:delText>
        </w:r>
      </w:del>
      <w:ins w:id="63" w:author="Jennifer De La Cruz" w:date="2019-10-14T08:55:00Z">
        <w:r w:rsidR="0032231D" w:rsidRPr="003536E7">
          <w:rPr>
            <w:rFonts w:asciiTheme="minorHAnsi" w:hAnsiTheme="minorHAnsi"/>
            <w:sz w:val="22"/>
            <w:szCs w:val="22"/>
          </w:rPr>
          <w:t xml:space="preserve">In tandem with these milestone projects, </w:t>
        </w:r>
      </w:ins>
      <w:r w:rsidR="004B2BF2" w:rsidRPr="003536E7">
        <w:rPr>
          <w:rFonts w:asciiTheme="minorHAnsi" w:hAnsiTheme="minorHAnsi"/>
          <w:sz w:val="22"/>
          <w:szCs w:val="22"/>
        </w:rPr>
        <w:t>Marketing</w:t>
      </w:r>
      <w:ins w:id="64" w:author="Jennifer De La Cruz" w:date="2019-10-14T08:56:00Z">
        <w:r w:rsidR="0032231D" w:rsidRPr="003536E7">
          <w:rPr>
            <w:rFonts w:asciiTheme="minorHAnsi" w:hAnsiTheme="minorHAnsi"/>
            <w:sz w:val="22"/>
            <w:szCs w:val="22"/>
          </w:rPr>
          <w:t xml:space="preserve"> has been working on, revising, and perfecting our brand guidelines</w:t>
        </w:r>
      </w:ins>
      <w:r w:rsidR="004B2BF2" w:rsidRPr="003536E7">
        <w:rPr>
          <w:rFonts w:asciiTheme="minorHAnsi" w:hAnsiTheme="minorHAnsi"/>
          <w:sz w:val="22"/>
          <w:szCs w:val="22"/>
        </w:rPr>
        <w:t xml:space="preserve"> </w:t>
      </w:r>
      <w:ins w:id="65" w:author="Jennifer De La Cruz" w:date="2019-10-14T08:57:00Z">
        <w:r w:rsidR="0032231D" w:rsidRPr="003536E7">
          <w:rPr>
            <w:rFonts w:asciiTheme="minorHAnsi" w:hAnsiTheme="minorHAnsi"/>
            <w:sz w:val="22"/>
            <w:szCs w:val="22"/>
          </w:rPr>
          <w:t xml:space="preserve">in preparation for staff distribution. We </w:t>
        </w:r>
      </w:ins>
      <w:r w:rsidR="004B2BF2" w:rsidRPr="003536E7">
        <w:rPr>
          <w:rFonts w:asciiTheme="minorHAnsi" w:hAnsiTheme="minorHAnsi"/>
          <w:sz w:val="22"/>
          <w:szCs w:val="22"/>
        </w:rPr>
        <w:t>can’t wait to have all this come together</w:t>
      </w:r>
      <w:ins w:id="66" w:author="Jennifer De La Cruz" w:date="2019-10-14T08:57:00Z">
        <w:r w:rsidR="0032231D" w:rsidRPr="003536E7">
          <w:rPr>
            <w:rFonts w:asciiTheme="minorHAnsi" w:hAnsiTheme="minorHAnsi"/>
            <w:sz w:val="22"/>
            <w:szCs w:val="22"/>
          </w:rPr>
          <w:t xml:space="preserve"> and be able to share with you soon!</w:t>
        </w:r>
      </w:ins>
      <w:r w:rsidR="004B2BF2" w:rsidRPr="003536E7">
        <w:rPr>
          <w:rFonts w:asciiTheme="minorHAnsi" w:hAnsiTheme="minorHAnsi"/>
          <w:sz w:val="22"/>
          <w:szCs w:val="22"/>
        </w:rPr>
        <w:t xml:space="preserve"> </w:t>
      </w:r>
      <w:del w:id="67" w:author="Jennifer De La Cruz" w:date="2019-10-14T08:57:00Z">
        <w:r w:rsidR="004B2BF2" w:rsidRPr="003536E7" w:rsidDel="0032231D">
          <w:rPr>
            <w:rFonts w:asciiTheme="minorHAnsi" w:hAnsiTheme="minorHAnsi"/>
            <w:sz w:val="22"/>
            <w:szCs w:val="22"/>
          </w:rPr>
          <w:delText xml:space="preserve">and we have been working on our Brand Guidelines these last few weeks.  </w:delText>
        </w:r>
      </w:del>
    </w:p>
    <w:p w14:paraId="7699478A" w14:textId="77777777" w:rsidR="004B2BF2" w:rsidRPr="003536E7" w:rsidRDefault="004B2BF2" w:rsidP="004B2BF2">
      <w:pPr>
        <w:rPr>
          <w:rFonts w:asciiTheme="minorHAnsi" w:hAnsiTheme="minorHAnsi"/>
          <w:sz w:val="22"/>
          <w:szCs w:val="22"/>
        </w:rPr>
      </w:pPr>
    </w:p>
    <w:p w14:paraId="715A675A" w14:textId="3E919871" w:rsidR="004B2BF2" w:rsidRPr="003536E7" w:rsidDel="0032231D" w:rsidRDefault="004B2BF2" w:rsidP="004B2BF2">
      <w:pPr>
        <w:rPr>
          <w:del w:id="68" w:author="Jennifer De La Cruz" w:date="2019-10-14T08:57:00Z"/>
          <w:rFonts w:asciiTheme="minorHAnsi" w:hAnsiTheme="minorHAnsi"/>
          <w:sz w:val="22"/>
          <w:szCs w:val="22"/>
        </w:rPr>
      </w:pPr>
      <w:del w:id="69" w:author="Jennifer De La Cruz" w:date="2019-10-14T08:57:00Z">
        <w:r w:rsidRPr="003536E7" w:rsidDel="0032231D">
          <w:rPr>
            <w:rFonts w:asciiTheme="minorHAnsi" w:hAnsiTheme="minorHAnsi"/>
            <w:sz w:val="22"/>
            <w:szCs w:val="22"/>
          </w:rPr>
          <w:delText xml:space="preserve">The original intent/plan was to have information completed and out to everyone last week.  </w:delText>
        </w:r>
      </w:del>
      <w:del w:id="70" w:author="Jennifer De La Cruz" w:date="2019-10-14T09:07:00Z">
        <w:r w:rsidRPr="003536E7" w:rsidDel="003536E7">
          <w:rPr>
            <w:rFonts w:asciiTheme="minorHAnsi" w:hAnsiTheme="minorHAnsi"/>
            <w:sz w:val="22"/>
            <w:szCs w:val="22"/>
          </w:rPr>
          <w:delText xml:space="preserve">I know there have been questions around what </w:delText>
        </w:r>
      </w:del>
      <w:del w:id="71" w:author="Jennifer De La Cruz" w:date="2019-10-14T09:04:00Z">
        <w:r w:rsidRPr="003536E7" w:rsidDel="003536E7">
          <w:rPr>
            <w:rFonts w:asciiTheme="minorHAnsi" w:hAnsiTheme="minorHAnsi"/>
            <w:sz w:val="22"/>
            <w:szCs w:val="22"/>
          </w:rPr>
          <w:delText xml:space="preserve">had </w:delText>
        </w:r>
      </w:del>
      <w:del w:id="72" w:author="Jennifer De La Cruz" w:date="2019-10-14T09:07:00Z">
        <w:r w:rsidRPr="003536E7" w:rsidDel="003536E7">
          <w:rPr>
            <w:rFonts w:asciiTheme="minorHAnsi" w:hAnsiTheme="minorHAnsi"/>
            <w:sz w:val="22"/>
            <w:szCs w:val="22"/>
          </w:rPr>
          <w:delText>been finalized and what has changed since our initial announcements at the All Hands meeting.</w:delText>
        </w:r>
      </w:del>
      <w:del w:id="73" w:author="Jennifer De La Cruz" w:date="2019-10-14T08:58:00Z">
        <w:r w:rsidRPr="003536E7" w:rsidDel="0032231D">
          <w:rPr>
            <w:rFonts w:asciiTheme="minorHAnsi" w:hAnsiTheme="minorHAnsi"/>
            <w:sz w:val="22"/>
            <w:szCs w:val="22"/>
          </w:rPr>
          <w:delText> </w:delText>
        </w:r>
      </w:del>
      <w:del w:id="74" w:author="Jennifer De La Cruz" w:date="2019-10-14T09:07:00Z">
        <w:r w:rsidRPr="003536E7" w:rsidDel="003536E7">
          <w:rPr>
            <w:rFonts w:asciiTheme="minorHAnsi" w:hAnsiTheme="minorHAnsi"/>
            <w:sz w:val="22"/>
            <w:szCs w:val="22"/>
          </w:rPr>
          <w:delText xml:space="preserve"> </w:delText>
        </w:r>
      </w:del>
    </w:p>
    <w:p w14:paraId="343BC907" w14:textId="77777777" w:rsidR="004B2BF2" w:rsidRPr="003536E7" w:rsidDel="0032231D" w:rsidRDefault="004B2BF2" w:rsidP="004B2BF2">
      <w:pPr>
        <w:rPr>
          <w:del w:id="75" w:author="Jennifer De La Cruz" w:date="2019-10-14T08:57:00Z"/>
          <w:rFonts w:asciiTheme="minorHAnsi" w:hAnsiTheme="minorHAnsi"/>
          <w:sz w:val="22"/>
          <w:szCs w:val="22"/>
        </w:rPr>
      </w:pPr>
    </w:p>
    <w:p w14:paraId="749BE995" w14:textId="20EB5FCF" w:rsidR="004B2BF2" w:rsidRPr="003536E7" w:rsidDel="0032231D" w:rsidRDefault="004B2BF2" w:rsidP="004B2BF2">
      <w:pPr>
        <w:rPr>
          <w:del w:id="76" w:author="Jennifer De La Cruz" w:date="2019-10-14T08:55:00Z"/>
          <w:rFonts w:asciiTheme="minorHAnsi" w:hAnsiTheme="minorHAnsi"/>
          <w:sz w:val="22"/>
          <w:szCs w:val="22"/>
        </w:rPr>
      </w:pPr>
      <w:del w:id="77" w:author="Jennifer De La Cruz" w:date="2019-10-14T08:55:00Z">
        <w:r w:rsidRPr="003536E7" w:rsidDel="0032231D">
          <w:rPr>
            <w:rFonts w:asciiTheme="minorHAnsi" w:hAnsiTheme="minorHAnsi"/>
            <w:sz w:val="22"/>
            <w:szCs w:val="22"/>
          </w:rPr>
          <w:delText>Our communications and roll out were delayed for an opportunity that we couldn’t pass up.  KQED approved one part of a three-part proposal that we submitted just as the web site launch was in process.   The good news is that CHM is heading into its 6</w:delText>
        </w:r>
        <w:r w:rsidRPr="003536E7" w:rsidDel="0032231D">
          <w:rPr>
            <w:rFonts w:asciiTheme="minorHAnsi" w:hAnsiTheme="minorHAnsi"/>
            <w:sz w:val="22"/>
            <w:szCs w:val="22"/>
            <w:vertAlign w:val="superscript"/>
          </w:rPr>
          <w:delText>th</w:delText>
        </w:r>
        <w:r w:rsidRPr="003536E7" w:rsidDel="0032231D">
          <w:rPr>
            <w:rFonts w:asciiTheme="minorHAnsi" w:hAnsiTheme="minorHAnsi"/>
            <w:sz w:val="22"/>
            <w:szCs w:val="22"/>
          </w:rPr>
          <w:delText xml:space="preserve"> Season of Revolutionaries with airing starting November 3</w:delText>
        </w:r>
        <w:r w:rsidRPr="003536E7" w:rsidDel="0032231D">
          <w:rPr>
            <w:rFonts w:asciiTheme="minorHAnsi" w:hAnsiTheme="minorHAnsi"/>
            <w:sz w:val="22"/>
            <w:szCs w:val="22"/>
            <w:vertAlign w:val="superscript"/>
          </w:rPr>
          <w:delText>rd</w:delText>
        </w:r>
        <w:r w:rsidRPr="003536E7" w:rsidDel="0032231D">
          <w:rPr>
            <w:rFonts w:asciiTheme="minorHAnsi" w:hAnsiTheme="minorHAnsi"/>
            <w:sz w:val="22"/>
            <w:szCs w:val="22"/>
          </w:rPr>
          <w:delText>.  This was a nice surprise, so we pulled our resources to work on the new brand video components.  See below for detailed info on the show and a url that will give you a hint of how we are using our network/core grid.</w:delText>
        </w:r>
      </w:del>
    </w:p>
    <w:p w14:paraId="1C5CE361" w14:textId="359030D6" w:rsidR="004B2BF2" w:rsidRPr="003536E7" w:rsidDel="003536E7" w:rsidRDefault="004B2BF2">
      <w:pPr>
        <w:rPr>
          <w:del w:id="78" w:author="Jennifer De La Cruz" w:date="2019-10-14T09:07:00Z"/>
          <w:rFonts w:asciiTheme="minorHAnsi" w:hAnsiTheme="minorHAnsi"/>
          <w:sz w:val="22"/>
          <w:szCs w:val="22"/>
        </w:rPr>
        <w:pPrChange w:id="79" w:author="Jennifer De La Cruz" w:date="2019-10-14T09:07:00Z">
          <w:pPr>
            <w:pStyle w:val="Heading1"/>
          </w:pPr>
        </w:pPrChange>
      </w:pPr>
      <w:del w:id="80" w:author="Jennifer De La Cruz" w:date="2019-10-14T09:04:00Z">
        <w:r w:rsidRPr="003536E7" w:rsidDel="003536E7">
          <w:rPr>
            <w:rFonts w:asciiTheme="minorHAnsi" w:hAnsiTheme="minorHAnsi"/>
            <w:sz w:val="22"/>
            <w:szCs w:val="22"/>
          </w:rPr>
          <w:delText xml:space="preserve">We are now back on track and will have the completed Guidelines out in two weeks.  </w:delText>
        </w:r>
      </w:del>
      <w:del w:id="81" w:author="Jennifer De La Cruz" w:date="2019-10-14T09:07:00Z">
        <w:r w:rsidRPr="003536E7" w:rsidDel="003536E7">
          <w:rPr>
            <w:rFonts w:asciiTheme="minorHAnsi" w:hAnsiTheme="minorHAnsi"/>
            <w:sz w:val="22"/>
            <w:szCs w:val="22"/>
          </w:rPr>
          <w:delText xml:space="preserve">As this work starts to get rolled out, the </w:delText>
        </w:r>
      </w:del>
      <w:del w:id="82" w:author="Jennifer De La Cruz" w:date="2019-10-14T08:58:00Z">
        <w:r w:rsidRPr="003536E7" w:rsidDel="0032231D">
          <w:rPr>
            <w:rFonts w:asciiTheme="minorHAnsi" w:hAnsiTheme="minorHAnsi"/>
            <w:sz w:val="22"/>
            <w:szCs w:val="22"/>
          </w:rPr>
          <w:delText xml:space="preserve">Branded </w:delText>
        </w:r>
      </w:del>
      <w:del w:id="83" w:author="Jennifer De La Cruz" w:date="2019-10-14T09:07:00Z">
        <w:r w:rsidRPr="003536E7" w:rsidDel="003536E7">
          <w:rPr>
            <w:rFonts w:asciiTheme="minorHAnsi" w:hAnsiTheme="minorHAnsi"/>
            <w:sz w:val="22"/>
            <w:szCs w:val="22"/>
          </w:rPr>
          <w:delText>visual system aligns with where CHM stands today</w:delText>
        </w:r>
      </w:del>
      <w:del w:id="84" w:author="Jennifer De La Cruz" w:date="2019-10-14T09:05:00Z">
        <w:r w:rsidRPr="003536E7" w:rsidDel="003536E7">
          <w:rPr>
            <w:rFonts w:asciiTheme="minorHAnsi" w:hAnsiTheme="minorHAnsi"/>
            <w:sz w:val="22"/>
            <w:szCs w:val="22"/>
          </w:rPr>
          <w:delText>—an authoritative institution deeply grounded in history, and one that aims to surpass its original intent that actively seeks to find new connections and grow far beyond its walls.</w:delText>
        </w:r>
      </w:del>
      <w:del w:id="85" w:author="Jennifer De La Cruz" w:date="2019-10-14T08:58:00Z">
        <w:r w:rsidRPr="003536E7" w:rsidDel="0032231D">
          <w:rPr>
            <w:rFonts w:asciiTheme="minorHAnsi" w:hAnsiTheme="minorHAnsi"/>
            <w:sz w:val="22"/>
            <w:szCs w:val="22"/>
          </w:rPr>
          <w:delText> </w:delText>
        </w:r>
      </w:del>
      <w:del w:id="86" w:author="Jennifer De La Cruz" w:date="2019-10-14T09:05:00Z">
        <w:r w:rsidRPr="003536E7" w:rsidDel="003536E7">
          <w:rPr>
            <w:rFonts w:asciiTheme="minorHAnsi" w:hAnsiTheme="minorHAnsi"/>
            <w:sz w:val="22"/>
            <w:szCs w:val="22"/>
          </w:rPr>
          <w:delText xml:space="preserve"> This is a quote from our designer’s recent blog that </w:delText>
        </w:r>
      </w:del>
      <w:del w:id="87" w:author="Jennifer De La Cruz" w:date="2019-10-14T08:58:00Z">
        <w:r w:rsidRPr="003536E7" w:rsidDel="0032231D">
          <w:rPr>
            <w:rFonts w:asciiTheme="minorHAnsi" w:hAnsiTheme="minorHAnsi"/>
            <w:sz w:val="22"/>
            <w:szCs w:val="22"/>
          </w:rPr>
          <w:delText xml:space="preserve">appeared </w:delText>
        </w:r>
      </w:del>
      <w:del w:id="88" w:author="Jennifer De La Cruz" w:date="2019-10-14T09:05:00Z">
        <w:r w:rsidRPr="003536E7" w:rsidDel="003536E7">
          <w:rPr>
            <w:rFonts w:asciiTheme="minorHAnsi" w:hAnsiTheme="minorHAnsi"/>
            <w:sz w:val="22"/>
            <w:szCs w:val="22"/>
          </w:rPr>
          <w:delText xml:space="preserve">on the website.  </w:delText>
        </w:r>
      </w:del>
      <w:del w:id="89" w:author="Jennifer De La Cruz" w:date="2019-10-14T08:59:00Z">
        <w:r w:rsidRPr="003536E7" w:rsidDel="0032231D">
          <w:rPr>
            <w:rFonts w:asciiTheme="minorHAnsi" w:hAnsiTheme="minorHAnsi"/>
            <w:sz w:val="22"/>
            <w:szCs w:val="22"/>
          </w:rPr>
          <w:delText>It describes our Branded journey -</w:delText>
        </w:r>
      </w:del>
      <w:del w:id="90" w:author="Jennifer De La Cruz" w:date="2019-10-14T09:05:00Z">
        <w:r w:rsidRPr="003536E7" w:rsidDel="003536E7">
          <w:rPr>
            <w:rFonts w:asciiTheme="minorHAnsi" w:hAnsiTheme="minorHAnsi"/>
            <w:sz w:val="22"/>
            <w:szCs w:val="22"/>
          </w:rPr>
          <w:delText> </w:delText>
        </w:r>
      </w:del>
      <w:del w:id="91" w:author="Jennifer De La Cruz" w:date="2019-10-14T08:59:00Z">
        <w:r w:rsidRPr="003536E7" w:rsidDel="0032231D">
          <w:rPr>
            <w:rFonts w:asciiTheme="minorHAnsi" w:hAnsiTheme="minorHAnsi"/>
            <w:sz w:val="22"/>
            <w:szCs w:val="22"/>
          </w:rPr>
          <w:delText xml:space="preserve">” - See Julio’s </w:delText>
        </w:r>
        <w:r w:rsidRPr="003536E7" w:rsidDel="0032231D">
          <w:rPr>
            <w:rFonts w:asciiTheme="minorHAnsi" w:hAnsiTheme="minorHAnsi"/>
            <w:sz w:val="22"/>
            <w:szCs w:val="22"/>
          </w:rPr>
          <w:fldChar w:fldCharType="begin"/>
        </w:r>
        <w:r w:rsidRPr="003536E7" w:rsidDel="0032231D">
          <w:rPr>
            <w:rFonts w:asciiTheme="minorHAnsi" w:hAnsiTheme="minorHAnsi"/>
            <w:sz w:val="22"/>
            <w:szCs w:val="22"/>
          </w:rPr>
          <w:delInstrText xml:space="preserve"> HYPERLINK "https://computerhistory.org/blog/rediscovering-the-core-a-new-identity-for-chm/" </w:delInstrText>
        </w:r>
        <w:r w:rsidRPr="003536E7" w:rsidDel="0032231D">
          <w:rPr>
            <w:rFonts w:asciiTheme="minorHAnsi" w:hAnsiTheme="minorHAnsi"/>
            <w:sz w:val="22"/>
            <w:szCs w:val="22"/>
          </w:rPr>
          <w:fldChar w:fldCharType="separate"/>
        </w:r>
        <w:r w:rsidRPr="003536E7" w:rsidDel="0032231D">
          <w:rPr>
            <w:rStyle w:val="Hyperlink"/>
            <w:rFonts w:asciiTheme="minorHAnsi" w:eastAsia="Times New Roman" w:hAnsiTheme="minorHAnsi"/>
            <w:b/>
            <w:bCs/>
            <w:color w:val="auto"/>
            <w:sz w:val="22"/>
            <w:szCs w:val="22"/>
          </w:rPr>
          <w:delText>blog</w:delText>
        </w:r>
        <w:r w:rsidRPr="003536E7" w:rsidDel="0032231D">
          <w:rPr>
            <w:rFonts w:asciiTheme="minorHAnsi" w:hAnsiTheme="minorHAnsi"/>
            <w:sz w:val="22"/>
            <w:szCs w:val="22"/>
          </w:rPr>
          <w:fldChar w:fldCharType="end"/>
        </w:r>
        <w:r w:rsidRPr="003536E7" w:rsidDel="0032231D">
          <w:rPr>
            <w:rFonts w:asciiTheme="minorHAnsi" w:hAnsiTheme="minorHAnsi"/>
            <w:sz w:val="22"/>
            <w:szCs w:val="22"/>
          </w:rPr>
          <w:delText xml:space="preserve"> to learn more.</w:delText>
        </w:r>
      </w:del>
    </w:p>
    <w:p w14:paraId="328BC998" w14:textId="77777777" w:rsidR="004B2BF2" w:rsidRPr="003536E7" w:rsidDel="004B2BF2" w:rsidRDefault="004B2BF2" w:rsidP="00337482">
      <w:pPr>
        <w:rPr>
          <w:del w:id="92" w:author="Jennifer De La Cruz" w:date="2019-10-14T08:30:00Z"/>
          <w:rFonts w:asciiTheme="minorHAnsi" w:hAnsiTheme="minorHAnsi"/>
          <w:sz w:val="22"/>
          <w:szCs w:val="22"/>
          <w:u w:val="single"/>
        </w:rPr>
      </w:pPr>
      <w:commentRangeStart w:id="93"/>
      <w:del w:id="94" w:author="Jennifer De La Cruz" w:date="2019-10-14T08:30:00Z">
        <w:r w:rsidRPr="003536E7" w:rsidDel="004B2BF2">
          <w:rPr>
            <w:rFonts w:asciiTheme="minorHAnsi" w:hAnsiTheme="minorHAnsi"/>
            <w:sz w:val="22"/>
            <w:szCs w:val="22"/>
            <w:u w:val="single"/>
          </w:rPr>
          <w:delText>Couple of highlights:</w:delText>
        </w:r>
      </w:del>
      <w:commentRangeEnd w:id="93"/>
      <w:r w:rsidRPr="003536E7">
        <w:rPr>
          <w:rStyle w:val="CommentReference"/>
          <w:rFonts w:asciiTheme="minorHAnsi" w:hAnsiTheme="minorHAnsi"/>
          <w:sz w:val="22"/>
          <w:szCs w:val="22"/>
        </w:rPr>
        <w:commentReference w:id="93"/>
      </w:r>
    </w:p>
    <w:p w14:paraId="37C19F64" w14:textId="77777777" w:rsidR="004B2BF2" w:rsidRPr="003536E7" w:rsidDel="004B2BF2" w:rsidRDefault="004B2BF2">
      <w:pPr>
        <w:rPr>
          <w:del w:id="95" w:author="Jennifer De La Cruz" w:date="2019-10-14T08:30:00Z"/>
          <w:rFonts w:asciiTheme="minorHAnsi" w:eastAsia="Times New Roman" w:hAnsiTheme="minorHAnsi"/>
          <w:sz w:val="22"/>
          <w:szCs w:val="22"/>
        </w:rPr>
        <w:pPrChange w:id="96" w:author="Jennifer De La Cruz" w:date="2019-10-14T09:07:00Z">
          <w:pPr>
            <w:numPr>
              <w:numId w:val="1"/>
            </w:numPr>
            <w:ind w:left="2160" w:hanging="360"/>
          </w:pPr>
        </w:pPrChange>
      </w:pPr>
      <w:del w:id="97" w:author="Jennifer De La Cruz" w:date="2019-10-14T08:30:00Z">
        <w:r w:rsidRPr="003536E7" w:rsidDel="004B2BF2">
          <w:rPr>
            <w:rFonts w:asciiTheme="minorHAnsi" w:eastAsia="Times New Roman" w:hAnsiTheme="minorHAnsi"/>
            <w:b/>
            <w:bCs/>
            <w:sz w:val="22"/>
            <w:szCs w:val="22"/>
          </w:rPr>
          <w:delText>Colors:</w:delText>
        </w:r>
        <w:r w:rsidRPr="003536E7" w:rsidDel="004B2BF2">
          <w:rPr>
            <w:rFonts w:asciiTheme="minorHAnsi" w:eastAsia="Times New Roman" w:hAnsiTheme="minorHAnsi"/>
            <w:sz w:val="22"/>
            <w:szCs w:val="22"/>
          </w:rPr>
          <w:delText xml:space="preserve">  We have a new palette with red being our predominant color.  The Museum has used red since its move to California and we wanted to make sure we kept that familiarity for our long-term audiences. We did alter the hue to ensure we are ADA compliant.  Our complimentary colors include Deep Dream, Monitor, and Sosumi with Black and two shades of Gray rounding out our spectrum.  </w:delText>
        </w:r>
      </w:del>
    </w:p>
    <w:p w14:paraId="1A0C8AA2" w14:textId="77777777" w:rsidR="004B2BF2" w:rsidRPr="003536E7" w:rsidDel="004B2BF2" w:rsidRDefault="004B2BF2">
      <w:pPr>
        <w:rPr>
          <w:del w:id="98" w:author="Jennifer De La Cruz" w:date="2019-10-14T08:30:00Z"/>
          <w:rFonts w:asciiTheme="minorHAnsi" w:eastAsia="Times New Roman" w:hAnsiTheme="minorHAnsi"/>
          <w:sz w:val="22"/>
          <w:szCs w:val="22"/>
        </w:rPr>
        <w:pPrChange w:id="99" w:author="Jennifer De La Cruz" w:date="2019-10-14T09:07:00Z">
          <w:pPr>
            <w:numPr>
              <w:numId w:val="1"/>
            </w:numPr>
            <w:ind w:left="2160" w:hanging="360"/>
          </w:pPr>
        </w:pPrChange>
      </w:pPr>
      <w:del w:id="100" w:author="Jennifer De La Cruz" w:date="2019-10-14T08:30:00Z">
        <w:r w:rsidRPr="003536E7" w:rsidDel="004B2BF2">
          <w:rPr>
            <w:rFonts w:asciiTheme="minorHAnsi" w:eastAsia="Times New Roman" w:hAnsiTheme="minorHAnsi"/>
            <w:b/>
            <w:bCs/>
            <w:sz w:val="22"/>
            <w:szCs w:val="22"/>
          </w:rPr>
          <w:delText>Font:</w:delText>
        </w:r>
        <w:r w:rsidRPr="003536E7" w:rsidDel="004B2BF2">
          <w:rPr>
            <w:rFonts w:asciiTheme="minorHAnsi" w:eastAsia="Times New Roman" w:hAnsiTheme="minorHAnsi"/>
            <w:sz w:val="22"/>
            <w:szCs w:val="22"/>
          </w:rPr>
          <w:delText xml:space="preserve"> DIN has been the Museum’s font since 2009 and is highly coveted for its distinctive look and familiar to current CHM audiences. </w:delText>
        </w:r>
      </w:del>
    </w:p>
    <w:p w14:paraId="6E2F3161" w14:textId="77777777" w:rsidR="004B2BF2" w:rsidRPr="003536E7" w:rsidDel="004B2BF2" w:rsidRDefault="004B2BF2">
      <w:pPr>
        <w:rPr>
          <w:del w:id="101" w:author="Jennifer De La Cruz" w:date="2019-10-14T08:30:00Z"/>
          <w:rFonts w:asciiTheme="minorHAnsi" w:eastAsia="Times New Roman" w:hAnsiTheme="minorHAnsi"/>
          <w:sz w:val="22"/>
          <w:szCs w:val="22"/>
        </w:rPr>
        <w:pPrChange w:id="102" w:author="Jennifer De La Cruz" w:date="2019-10-14T09:07:00Z">
          <w:pPr>
            <w:numPr>
              <w:numId w:val="1"/>
            </w:numPr>
            <w:ind w:left="2160" w:hanging="360"/>
          </w:pPr>
        </w:pPrChange>
      </w:pPr>
      <w:del w:id="103" w:author="Jennifer De La Cruz" w:date="2019-10-14T08:30:00Z">
        <w:r w:rsidRPr="003536E7" w:rsidDel="004B2BF2">
          <w:rPr>
            <w:rFonts w:asciiTheme="minorHAnsi" w:eastAsia="Times New Roman" w:hAnsiTheme="minorHAnsi"/>
            <w:b/>
            <w:bCs/>
            <w:sz w:val="22"/>
            <w:szCs w:val="22"/>
          </w:rPr>
          <w:delText>Grid:</w:delText>
        </w:r>
        <w:r w:rsidRPr="003536E7" w:rsidDel="004B2BF2">
          <w:rPr>
            <w:rFonts w:asciiTheme="minorHAnsi" w:eastAsia="Times New Roman" w:hAnsiTheme="minorHAnsi"/>
            <w:sz w:val="22"/>
            <w:szCs w:val="22"/>
          </w:rPr>
          <w:delText>  The core memory pattern will continue to be a primary component in our new visual system. Core memory is a computing staple that reaffirms our past while signaling profound change for our institution as we rework it into more of a network pattern to reflect our messaging around connection, collaboration, convening and community.  It also lends an opportunity for whimsy and fun as we move forward with a variety of media channels.</w:delText>
        </w:r>
      </w:del>
    </w:p>
    <w:p w14:paraId="72B20A2D" w14:textId="7D75C5D0" w:rsidR="004B2BF2" w:rsidRPr="003536E7" w:rsidRDefault="004B2BF2" w:rsidP="003536E7">
      <w:pPr>
        <w:rPr>
          <w:rFonts w:asciiTheme="minorHAnsi" w:eastAsia="Times New Roman" w:hAnsiTheme="minorHAnsi"/>
          <w:sz w:val="22"/>
          <w:szCs w:val="22"/>
        </w:rPr>
      </w:pPr>
      <w:del w:id="104" w:author="Jennifer De La Cruz" w:date="2019-10-14T08:30:00Z">
        <w:r w:rsidRPr="003536E7" w:rsidDel="004B2BF2">
          <w:rPr>
            <w:rFonts w:asciiTheme="minorHAnsi" w:eastAsia="Times New Roman" w:hAnsiTheme="minorHAnsi"/>
            <w:b/>
            <w:bCs/>
            <w:sz w:val="22"/>
            <w:szCs w:val="22"/>
          </w:rPr>
          <w:delText>Logo:</w:delText>
        </w:r>
        <w:r w:rsidRPr="003536E7" w:rsidDel="004B2BF2">
          <w:rPr>
            <w:rFonts w:asciiTheme="minorHAnsi" w:eastAsia="Times New Roman" w:hAnsiTheme="minorHAnsi"/>
            <w:sz w:val="22"/>
            <w:szCs w:val="22"/>
          </w:rPr>
          <w:delText> </w:delText>
        </w:r>
      </w:del>
      <w:moveFromRangeStart w:id="105" w:author="Jennifer De La Cruz" w:date="2019-10-14T08:30:00Z" w:name="move21934267"/>
      <w:moveFrom w:id="106" w:author="Jennifer De La Cruz" w:date="2019-10-14T08:30:00Z">
        <w:r w:rsidRPr="003536E7" w:rsidDel="004B2BF2">
          <w:rPr>
            <w:rFonts w:asciiTheme="minorHAnsi" w:eastAsia="Times New Roman" w:hAnsiTheme="minorHAnsi"/>
            <w:sz w:val="22"/>
            <w:szCs w:val="22"/>
          </w:rPr>
          <w:t xml:space="preserve"> In the past month, we continued to test and gather feedback around our initial CHM logo. Based on collective feedback and some ‘technical’ issues we ran into; we have modified the logo to best convey our new brand. Our logo will still be our watermark and prominently featuring “CHM”.  We will move to Din Engchrift which anchors our identity with strong, clear typography.  The network grid has been removed from the ‘M’.  While this change to our logo comes late in the game, and we do have some materials that were delivered early, we feel that our changes bring a strength to our watermark that it didn’t have before</w:t>
        </w:r>
        <w:del w:id="107" w:author="Jennifer De La Cruz" w:date="2019-10-14T09:00:00Z">
          <w:r w:rsidRPr="003536E7" w:rsidDel="0032231D">
            <w:rPr>
              <w:rFonts w:asciiTheme="minorHAnsi" w:eastAsia="Times New Roman" w:hAnsiTheme="minorHAnsi"/>
              <w:sz w:val="22"/>
              <w:szCs w:val="22"/>
            </w:rPr>
            <w:delText>. </w:delText>
          </w:r>
        </w:del>
      </w:moveFrom>
      <w:moveFromRangeEnd w:id="105"/>
      <w:del w:id="108" w:author="Jennifer De La Cruz" w:date="2019-10-14T09:00:00Z">
        <w:r w:rsidRPr="003536E7" w:rsidDel="0032231D">
          <w:rPr>
            <w:rFonts w:asciiTheme="minorHAnsi" w:eastAsia="Times New Roman" w:hAnsiTheme="minorHAnsi"/>
            <w:sz w:val="22"/>
            <w:szCs w:val="22"/>
          </w:rPr>
          <w:delText xml:space="preserve"> </w:delText>
        </w:r>
      </w:del>
    </w:p>
    <w:p w14:paraId="2A32B220" w14:textId="77777777" w:rsidR="0032231D" w:rsidRPr="003536E7" w:rsidDel="0032231D" w:rsidRDefault="0032231D" w:rsidP="0032231D">
      <w:pPr>
        <w:numPr>
          <w:ilvl w:val="0"/>
          <w:numId w:val="1"/>
        </w:numPr>
        <w:ind w:left="0"/>
        <w:rPr>
          <w:del w:id="109" w:author="Jennifer De La Cruz" w:date="2019-10-14T09:00:00Z"/>
          <w:rFonts w:asciiTheme="minorHAnsi" w:eastAsia="Times New Roman" w:hAnsiTheme="minorHAnsi"/>
          <w:sz w:val="22"/>
          <w:szCs w:val="22"/>
        </w:rPr>
      </w:pPr>
    </w:p>
    <w:p w14:paraId="333D5217" w14:textId="77777777" w:rsidR="004B2BF2" w:rsidRPr="003536E7" w:rsidDel="0032231D" w:rsidRDefault="004B2BF2" w:rsidP="004B2BF2">
      <w:pPr>
        <w:rPr>
          <w:del w:id="110" w:author="Jennifer De La Cruz" w:date="2019-10-14T09:00:00Z"/>
          <w:rFonts w:asciiTheme="minorHAnsi" w:hAnsiTheme="minorHAnsi"/>
          <w:sz w:val="22"/>
          <w:szCs w:val="22"/>
        </w:rPr>
      </w:pPr>
    </w:p>
    <w:p w14:paraId="52830C01" w14:textId="5BE90206" w:rsidR="004B2BF2" w:rsidRPr="003536E7" w:rsidRDefault="004B2BF2" w:rsidP="004B2BF2">
      <w:pPr>
        <w:rPr>
          <w:rFonts w:asciiTheme="minorHAnsi" w:hAnsiTheme="minorHAnsi"/>
          <w:sz w:val="22"/>
          <w:szCs w:val="22"/>
        </w:rPr>
      </w:pPr>
      <w:r w:rsidRPr="003536E7">
        <w:rPr>
          <w:rFonts w:asciiTheme="minorHAnsi" w:hAnsiTheme="minorHAnsi"/>
          <w:sz w:val="22"/>
          <w:szCs w:val="22"/>
        </w:rPr>
        <w:t>Marketing will be sending out the CHM revised guidelines, new logo files</w:t>
      </w:r>
      <w:ins w:id="111" w:author="Jennifer De La Cruz" w:date="2019-10-14T09:00:00Z">
        <w:r w:rsidR="0032231D" w:rsidRPr="003536E7">
          <w:rPr>
            <w:rFonts w:asciiTheme="minorHAnsi" w:hAnsiTheme="minorHAnsi"/>
            <w:sz w:val="22"/>
            <w:szCs w:val="22"/>
          </w:rPr>
          <w:t>,</w:t>
        </w:r>
      </w:ins>
      <w:r w:rsidRPr="003536E7">
        <w:rPr>
          <w:rFonts w:asciiTheme="minorHAnsi" w:hAnsiTheme="minorHAnsi"/>
          <w:sz w:val="22"/>
          <w:szCs w:val="22"/>
        </w:rPr>
        <w:t xml:space="preserve"> and </w:t>
      </w:r>
      <w:ins w:id="112" w:author="Jennifer De La Cruz" w:date="2019-10-14T09:00:00Z">
        <w:r w:rsidR="0032231D" w:rsidRPr="003536E7">
          <w:rPr>
            <w:rFonts w:asciiTheme="minorHAnsi" w:hAnsiTheme="minorHAnsi"/>
            <w:sz w:val="22"/>
            <w:szCs w:val="22"/>
          </w:rPr>
          <w:t xml:space="preserve">core memory/networking </w:t>
        </w:r>
      </w:ins>
      <w:r w:rsidRPr="003536E7">
        <w:rPr>
          <w:rFonts w:asciiTheme="minorHAnsi" w:hAnsiTheme="minorHAnsi"/>
          <w:sz w:val="22"/>
          <w:szCs w:val="22"/>
        </w:rPr>
        <w:t xml:space="preserve">grid usage instructions </w:t>
      </w:r>
      <w:del w:id="113" w:author="Jennifer De La Cruz" w:date="2019-10-14T09:01:00Z">
        <w:r w:rsidRPr="003536E7" w:rsidDel="0032231D">
          <w:rPr>
            <w:rFonts w:asciiTheme="minorHAnsi" w:hAnsiTheme="minorHAnsi"/>
            <w:sz w:val="22"/>
            <w:szCs w:val="22"/>
          </w:rPr>
          <w:delText>before the end of next week</w:delText>
        </w:r>
      </w:del>
      <w:ins w:id="114" w:author="Jennifer De La Cruz" w:date="2019-10-14T09:01:00Z">
        <w:r w:rsidR="0032231D" w:rsidRPr="003536E7">
          <w:rPr>
            <w:rFonts w:asciiTheme="minorHAnsi" w:hAnsiTheme="minorHAnsi"/>
            <w:sz w:val="22"/>
            <w:szCs w:val="22"/>
          </w:rPr>
          <w:t>in the coming weeks</w:t>
        </w:r>
      </w:ins>
      <w:r w:rsidRPr="003536E7">
        <w:rPr>
          <w:rFonts w:asciiTheme="minorHAnsi" w:hAnsiTheme="minorHAnsi"/>
          <w:sz w:val="22"/>
          <w:szCs w:val="22"/>
        </w:rPr>
        <w:t>. </w:t>
      </w:r>
      <w:del w:id="115" w:author="Jennifer De La Cruz" w:date="2019-10-14T09:01:00Z">
        <w:r w:rsidRPr="003536E7" w:rsidDel="0032231D">
          <w:rPr>
            <w:rFonts w:asciiTheme="minorHAnsi" w:hAnsiTheme="minorHAnsi"/>
            <w:sz w:val="22"/>
            <w:szCs w:val="22"/>
          </w:rPr>
          <w:delText xml:space="preserve"> </w:delText>
        </w:r>
      </w:del>
      <w:r w:rsidRPr="003536E7">
        <w:rPr>
          <w:rFonts w:asciiTheme="minorHAnsi" w:hAnsiTheme="minorHAnsi"/>
          <w:sz w:val="22"/>
          <w:szCs w:val="22"/>
        </w:rPr>
        <w:t>Our plan is to have</w:t>
      </w:r>
      <w:ins w:id="116" w:author="Jennifer De La Cruz" w:date="2019-10-14T09:01:00Z">
        <w:r w:rsidR="0032231D" w:rsidRPr="003536E7">
          <w:rPr>
            <w:rFonts w:asciiTheme="minorHAnsi" w:hAnsiTheme="minorHAnsi"/>
            <w:sz w:val="22"/>
            <w:szCs w:val="22"/>
          </w:rPr>
          <w:t xml:space="preserve"> a series of</w:t>
        </w:r>
      </w:ins>
      <w:r w:rsidRPr="003536E7">
        <w:rPr>
          <w:rFonts w:asciiTheme="minorHAnsi" w:hAnsiTheme="minorHAnsi"/>
          <w:sz w:val="22"/>
          <w:szCs w:val="22"/>
        </w:rPr>
        <w:t xml:space="preserve"> roll-out meetings </w:t>
      </w:r>
      <w:del w:id="117" w:author="Jennifer De La Cruz" w:date="2019-10-14T09:01:00Z">
        <w:r w:rsidRPr="003536E7" w:rsidDel="0032231D">
          <w:rPr>
            <w:rFonts w:asciiTheme="minorHAnsi" w:hAnsiTheme="minorHAnsi"/>
            <w:sz w:val="22"/>
            <w:szCs w:val="22"/>
          </w:rPr>
          <w:delText xml:space="preserve">in order </w:delText>
        </w:r>
      </w:del>
      <w:r w:rsidRPr="003536E7">
        <w:rPr>
          <w:rFonts w:asciiTheme="minorHAnsi" w:hAnsiTheme="minorHAnsi"/>
          <w:sz w:val="22"/>
          <w:szCs w:val="22"/>
        </w:rPr>
        <w:t>to answer all of your questions.</w:t>
      </w:r>
    </w:p>
    <w:p w14:paraId="08705F6E" w14:textId="009C999A" w:rsidR="004B2BF2" w:rsidRPr="003536E7" w:rsidDel="00522BA3" w:rsidRDefault="004B2BF2" w:rsidP="004B2BF2">
      <w:pPr>
        <w:rPr>
          <w:del w:id="118" w:author="Jennifer De La Cruz" w:date="2019-10-14T13:08:00Z"/>
          <w:rFonts w:asciiTheme="minorHAnsi" w:hAnsiTheme="minorHAnsi"/>
          <w:sz w:val="22"/>
          <w:szCs w:val="22"/>
        </w:rPr>
      </w:pPr>
      <w:bookmarkStart w:id="119" w:name="_GoBack"/>
      <w:bookmarkEnd w:id="119"/>
    </w:p>
    <w:p w14:paraId="5A09A300" w14:textId="083E522C" w:rsidR="004B2BF2" w:rsidRPr="003536E7" w:rsidDel="00522BA3" w:rsidRDefault="004B2BF2" w:rsidP="004B2BF2">
      <w:pPr>
        <w:rPr>
          <w:del w:id="120" w:author="Jennifer De La Cruz" w:date="2019-10-14T13:08:00Z"/>
          <w:rFonts w:asciiTheme="minorHAnsi" w:hAnsiTheme="minorHAnsi"/>
          <w:sz w:val="22"/>
          <w:szCs w:val="22"/>
        </w:rPr>
      </w:pPr>
      <w:commentRangeStart w:id="121"/>
      <w:del w:id="122" w:author="Jennifer De La Cruz" w:date="2019-10-14T13:08:00Z">
        <w:r w:rsidRPr="003536E7" w:rsidDel="00522BA3">
          <w:rPr>
            <w:rFonts w:asciiTheme="minorHAnsi" w:hAnsiTheme="minorHAnsi"/>
            <w:sz w:val="22"/>
            <w:szCs w:val="22"/>
          </w:rPr>
          <w:delText>One additional option is for anyone with questions to join our October 23</w:delText>
        </w:r>
        <w:r w:rsidRPr="003536E7" w:rsidDel="00522BA3">
          <w:rPr>
            <w:rFonts w:asciiTheme="minorHAnsi" w:hAnsiTheme="minorHAnsi"/>
            <w:sz w:val="22"/>
            <w:szCs w:val="22"/>
            <w:vertAlign w:val="superscript"/>
          </w:rPr>
          <w:delText>rd</w:delText>
        </w:r>
        <w:r w:rsidRPr="003536E7" w:rsidDel="00522BA3">
          <w:rPr>
            <w:rFonts w:asciiTheme="minorHAnsi" w:hAnsiTheme="minorHAnsi"/>
            <w:sz w:val="22"/>
            <w:szCs w:val="22"/>
          </w:rPr>
          <w:delText xml:space="preserve"> Social Marketing event where we will have more of an open marketing dessert event in the Learning Lab.</w:delText>
        </w:r>
        <w:commentRangeEnd w:id="121"/>
        <w:r w:rsidR="0032231D" w:rsidRPr="003536E7" w:rsidDel="00522BA3">
          <w:rPr>
            <w:rStyle w:val="CommentReference"/>
            <w:rFonts w:asciiTheme="minorHAnsi" w:hAnsiTheme="minorHAnsi"/>
            <w:sz w:val="22"/>
            <w:szCs w:val="22"/>
          </w:rPr>
          <w:commentReference w:id="121"/>
        </w:r>
      </w:del>
    </w:p>
    <w:p w14:paraId="3EBF1F00" w14:textId="77777777" w:rsidR="004B2BF2" w:rsidRPr="003536E7" w:rsidRDefault="004B2BF2" w:rsidP="004B2BF2">
      <w:pPr>
        <w:rPr>
          <w:rFonts w:asciiTheme="minorHAnsi" w:hAnsiTheme="minorHAnsi"/>
          <w:sz w:val="22"/>
          <w:szCs w:val="22"/>
        </w:rPr>
      </w:pPr>
    </w:p>
    <w:p w14:paraId="45152156" w14:textId="77777777" w:rsidR="004B2BF2" w:rsidRPr="003536E7" w:rsidRDefault="004B2BF2" w:rsidP="004B2BF2">
      <w:pPr>
        <w:rPr>
          <w:rFonts w:asciiTheme="minorHAnsi" w:hAnsiTheme="minorHAnsi"/>
          <w:sz w:val="22"/>
          <w:szCs w:val="22"/>
        </w:rPr>
      </w:pPr>
      <w:r w:rsidRPr="003536E7">
        <w:rPr>
          <w:rFonts w:asciiTheme="minorHAnsi" w:hAnsiTheme="minorHAnsi"/>
          <w:sz w:val="22"/>
          <w:szCs w:val="22"/>
        </w:rPr>
        <w:t>As always – let me know if you have any questions.</w:t>
      </w:r>
    </w:p>
    <w:p w14:paraId="56ACAE04" w14:textId="77777777" w:rsidR="004B2BF2" w:rsidRPr="003536E7" w:rsidRDefault="004B2BF2" w:rsidP="004B2BF2">
      <w:pPr>
        <w:rPr>
          <w:rFonts w:asciiTheme="minorHAnsi" w:hAnsiTheme="minorHAnsi"/>
          <w:sz w:val="22"/>
          <w:szCs w:val="22"/>
        </w:rPr>
      </w:pPr>
    </w:p>
    <w:p w14:paraId="399CBE1F" w14:textId="77777777" w:rsidR="004B2BF2" w:rsidRPr="003536E7" w:rsidRDefault="004B2BF2" w:rsidP="004B2BF2">
      <w:pPr>
        <w:rPr>
          <w:rFonts w:asciiTheme="minorHAnsi" w:hAnsiTheme="minorHAnsi"/>
          <w:sz w:val="22"/>
          <w:szCs w:val="22"/>
        </w:rPr>
      </w:pPr>
      <w:r w:rsidRPr="003536E7">
        <w:rPr>
          <w:rFonts w:asciiTheme="minorHAnsi" w:hAnsiTheme="minorHAnsi"/>
          <w:sz w:val="22"/>
          <w:szCs w:val="22"/>
        </w:rPr>
        <w:t>Best</w:t>
      </w:r>
    </w:p>
    <w:p w14:paraId="4D368FF7" w14:textId="77777777" w:rsidR="004B2BF2" w:rsidRPr="003536E7" w:rsidRDefault="004B2BF2" w:rsidP="004B2BF2">
      <w:pPr>
        <w:rPr>
          <w:rFonts w:asciiTheme="minorHAnsi" w:hAnsiTheme="minorHAnsi"/>
          <w:sz w:val="22"/>
          <w:szCs w:val="22"/>
        </w:rPr>
      </w:pPr>
      <w:r w:rsidRPr="003536E7">
        <w:rPr>
          <w:rFonts w:asciiTheme="minorHAnsi" w:hAnsiTheme="minorHAnsi"/>
          <w:sz w:val="22"/>
          <w:szCs w:val="22"/>
        </w:rPr>
        <w:t>Marie</w:t>
      </w:r>
    </w:p>
    <w:p w14:paraId="413DD55D" w14:textId="77777777" w:rsidR="006934B7" w:rsidRPr="003536E7" w:rsidRDefault="006934B7" w:rsidP="004B2BF2">
      <w:pPr>
        <w:rPr>
          <w:rFonts w:asciiTheme="minorHAnsi" w:hAnsiTheme="minorHAnsi"/>
          <w:sz w:val="22"/>
          <w:szCs w:val="22"/>
        </w:rPr>
      </w:pPr>
    </w:p>
    <w:sectPr w:rsidR="006934B7" w:rsidRPr="003536E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Jennifer De La Cruz" w:date="2019-10-14T08:38:00Z" w:initials="JDLC">
    <w:p w14:paraId="6C383650" w14:textId="77777777" w:rsidR="004B2BF2" w:rsidRDefault="004B2BF2">
      <w:pPr>
        <w:pStyle w:val="CommentText"/>
      </w:pPr>
      <w:r>
        <w:rPr>
          <w:rStyle w:val="CommentReference"/>
        </w:rPr>
        <w:annotationRef/>
      </w:r>
      <w:r>
        <w:t xml:space="preserve">This sounds like an excuse to me, especially since it is not the primary reason why we changed. I would be direct and not introduce circumstances. </w:t>
      </w:r>
    </w:p>
  </w:comment>
  <w:comment w:id="26" w:author="Jennifer De La Cruz" w:date="2019-10-14T08:38:00Z" w:initials="JDLC">
    <w:p w14:paraId="4008BE88" w14:textId="77777777" w:rsidR="00522BA3" w:rsidRDefault="00522BA3" w:rsidP="00522BA3">
      <w:pPr>
        <w:pStyle w:val="CommentText"/>
      </w:pPr>
      <w:r>
        <w:rPr>
          <w:rStyle w:val="CommentReference"/>
        </w:rPr>
        <w:annotationRef/>
      </w:r>
      <w:r>
        <w:t xml:space="preserve">This sounds like an excuse to me, especially since it is not the primary reason why we changed. I would be direct and not introduce circumstances. </w:t>
      </w:r>
    </w:p>
  </w:comment>
  <w:comment w:id="93" w:author="Jennifer De La Cruz" w:date="2019-10-14T08:30:00Z" w:initials="JDLC">
    <w:p w14:paraId="43889113" w14:textId="563C4B1A" w:rsidR="004B2BF2" w:rsidRDefault="004B2BF2">
      <w:pPr>
        <w:pStyle w:val="CommentText"/>
      </w:pPr>
      <w:r>
        <w:rPr>
          <w:rStyle w:val="CommentReference"/>
        </w:rPr>
        <w:annotationRef/>
      </w:r>
      <w:r>
        <w:t xml:space="preserve">I would </w:t>
      </w:r>
      <w:r w:rsidR="00337482">
        <w:t>refer and</w:t>
      </w:r>
      <w:r>
        <w:t xml:space="preserve"> encourage people to reference Julio’s blog</w:t>
      </w:r>
      <w:r w:rsidR="00337482">
        <w:t xml:space="preserve"> for now</w:t>
      </w:r>
      <w:r>
        <w:t xml:space="preserve"> and to lookout for the guidelines. These highlights make certain assumptions about what people know and understand about our brand and visual identity and the journey Marketing has been on over these past months. I think this could be confusing depending on where people are starting, even if they’ve heard things before.</w:t>
      </w:r>
    </w:p>
    <w:p w14:paraId="69326309" w14:textId="77777777" w:rsidR="004B2BF2" w:rsidRDefault="004B2BF2">
      <w:pPr>
        <w:pStyle w:val="CommentText"/>
      </w:pPr>
    </w:p>
    <w:p w14:paraId="4D0E4801" w14:textId="13D76AEF" w:rsidR="004B2BF2" w:rsidRDefault="004B2BF2">
      <w:pPr>
        <w:pStyle w:val="CommentText"/>
      </w:pPr>
      <w:r>
        <w:t xml:space="preserve">I </w:t>
      </w:r>
      <w:r w:rsidR="00337482">
        <w:t xml:space="preserve">am also </w:t>
      </w:r>
      <w:r>
        <w:t>leery of promisin</w:t>
      </w:r>
      <w:r w:rsidR="00337482">
        <w:t>g anything about how we intend</w:t>
      </w:r>
      <w:r>
        <w:t xml:space="preserve"> to use the colors or the grid without first having the guide</w:t>
      </w:r>
      <w:r w:rsidR="00337482">
        <w:t>lines and making sure we (Marketing) are all on the same page about the uses.</w:t>
      </w:r>
    </w:p>
    <w:p w14:paraId="37ED323E" w14:textId="77777777" w:rsidR="004B2BF2" w:rsidRDefault="004B2BF2">
      <w:pPr>
        <w:pStyle w:val="CommentText"/>
      </w:pPr>
    </w:p>
  </w:comment>
  <w:comment w:id="121" w:author="Jennifer De La Cruz" w:date="2019-10-14T09:01:00Z" w:initials="JDLC">
    <w:p w14:paraId="14FF815D" w14:textId="20C54B60" w:rsidR="0032231D" w:rsidRDefault="0032231D">
      <w:pPr>
        <w:pStyle w:val="CommentText"/>
      </w:pPr>
      <w:r>
        <w:rPr>
          <w:rStyle w:val="CommentReference"/>
        </w:rPr>
        <w:annotationRef/>
      </w:r>
      <w:r>
        <w:t>Is this on the calendar and do people know what this refers 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383650" w15:done="0"/>
  <w15:commentEx w15:paraId="4008BE88" w15:done="0"/>
  <w15:commentEx w15:paraId="37ED323E" w15:done="0"/>
  <w15:commentEx w15:paraId="14FF815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447A7"/>
    <w:multiLevelType w:val="hybridMultilevel"/>
    <w:tmpl w:val="A954B07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fer De La Cruz">
    <w15:presenceInfo w15:providerId="AD" w15:userId="S-1-5-21-2000478354-117609710-1417001333-82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BF2"/>
    <w:rsid w:val="0032231D"/>
    <w:rsid w:val="00337482"/>
    <w:rsid w:val="003536E7"/>
    <w:rsid w:val="00390D44"/>
    <w:rsid w:val="004B2BF2"/>
    <w:rsid w:val="00522BA3"/>
    <w:rsid w:val="006934B7"/>
    <w:rsid w:val="00727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59FCA"/>
  <w15:chartTrackingRefBased/>
  <w15:docId w15:val="{12FFA674-CE9F-4169-95A6-9DFD0AF8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BF2"/>
    <w:pPr>
      <w:spacing w:after="0" w:line="240" w:lineRule="auto"/>
    </w:pPr>
    <w:rPr>
      <w:rFonts w:ascii="Calibri" w:hAnsi="Calibri" w:cs="Times New Roman"/>
      <w:sz w:val="24"/>
      <w:szCs w:val="24"/>
    </w:rPr>
  </w:style>
  <w:style w:type="paragraph" w:styleId="Heading1">
    <w:name w:val="heading 1"/>
    <w:basedOn w:val="Normal"/>
    <w:link w:val="Heading1Char"/>
    <w:uiPriority w:val="9"/>
    <w:qFormat/>
    <w:rsid w:val="004B2BF2"/>
    <w:pPr>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BF2"/>
    <w:rPr>
      <w:rFonts w:ascii="Times New Roman" w:hAnsi="Times New Roman" w:cs="Times New Roman"/>
      <w:b/>
      <w:bCs/>
      <w:kern w:val="36"/>
      <w:sz w:val="48"/>
      <w:szCs w:val="48"/>
    </w:rPr>
  </w:style>
  <w:style w:type="character" w:styleId="Hyperlink">
    <w:name w:val="Hyperlink"/>
    <w:basedOn w:val="DefaultParagraphFont"/>
    <w:uiPriority w:val="99"/>
    <w:unhideWhenUsed/>
    <w:rsid w:val="004B2BF2"/>
    <w:rPr>
      <w:color w:val="0563C1"/>
      <w:u w:val="single"/>
    </w:rPr>
  </w:style>
  <w:style w:type="paragraph" w:styleId="BalloonText">
    <w:name w:val="Balloon Text"/>
    <w:basedOn w:val="Normal"/>
    <w:link w:val="BalloonTextChar"/>
    <w:uiPriority w:val="99"/>
    <w:semiHidden/>
    <w:unhideWhenUsed/>
    <w:rsid w:val="004B2B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BF2"/>
    <w:rPr>
      <w:rFonts w:ascii="Segoe UI" w:hAnsi="Segoe UI" w:cs="Segoe UI"/>
      <w:sz w:val="18"/>
      <w:szCs w:val="18"/>
    </w:rPr>
  </w:style>
  <w:style w:type="character" w:styleId="CommentReference">
    <w:name w:val="annotation reference"/>
    <w:basedOn w:val="DefaultParagraphFont"/>
    <w:uiPriority w:val="99"/>
    <w:semiHidden/>
    <w:unhideWhenUsed/>
    <w:rsid w:val="004B2BF2"/>
    <w:rPr>
      <w:sz w:val="16"/>
      <w:szCs w:val="16"/>
    </w:rPr>
  </w:style>
  <w:style w:type="paragraph" w:styleId="CommentText">
    <w:name w:val="annotation text"/>
    <w:basedOn w:val="Normal"/>
    <w:link w:val="CommentTextChar"/>
    <w:uiPriority w:val="99"/>
    <w:semiHidden/>
    <w:unhideWhenUsed/>
    <w:rsid w:val="004B2BF2"/>
    <w:rPr>
      <w:sz w:val="20"/>
      <w:szCs w:val="20"/>
    </w:rPr>
  </w:style>
  <w:style w:type="character" w:customStyle="1" w:styleId="CommentTextChar">
    <w:name w:val="Comment Text Char"/>
    <w:basedOn w:val="DefaultParagraphFont"/>
    <w:link w:val="CommentText"/>
    <w:uiPriority w:val="99"/>
    <w:semiHidden/>
    <w:rsid w:val="004B2BF2"/>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B2BF2"/>
    <w:rPr>
      <w:b/>
      <w:bCs/>
    </w:rPr>
  </w:style>
  <w:style w:type="character" w:customStyle="1" w:styleId="CommentSubjectChar">
    <w:name w:val="Comment Subject Char"/>
    <w:basedOn w:val="CommentTextChar"/>
    <w:link w:val="CommentSubject"/>
    <w:uiPriority w:val="99"/>
    <w:semiHidden/>
    <w:rsid w:val="004B2BF2"/>
    <w:rPr>
      <w:rFonts w:ascii="Calibri" w:hAnsi="Calibri" w:cs="Times New Roman"/>
      <w:b/>
      <w:bCs/>
      <w:sz w:val="20"/>
      <w:szCs w:val="20"/>
    </w:rPr>
  </w:style>
  <w:style w:type="paragraph" w:styleId="Revision">
    <w:name w:val="Revision"/>
    <w:hidden/>
    <w:uiPriority w:val="99"/>
    <w:semiHidden/>
    <w:rsid w:val="00390D44"/>
    <w:pPr>
      <w:spacing w:after="0" w:line="240" w:lineRule="auto"/>
    </w:pPr>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89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80D7B7-9A0F-4307-A09A-CCD0B73BD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De La Cruz</dc:creator>
  <cp:keywords/>
  <dc:description/>
  <cp:lastModifiedBy>Jennifer De La Cruz</cp:lastModifiedBy>
  <cp:revision>2</cp:revision>
  <dcterms:created xsi:type="dcterms:W3CDTF">2019-10-14T20:08:00Z</dcterms:created>
  <dcterms:modified xsi:type="dcterms:W3CDTF">2019-10-14T20:08:00Z</dcterms:modified>
</cp:coreProperties>
</file>